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535DE" w14:textId="625D9657" w:rsidR="00545127" w:rsidRPr="00545127" w:rsidRDefault="00545127" w:rsidP="00545127">
      <w:pPr>
        <w:spacing w:before="64"/>
        <w:ind w:left="141" w:firstLine="3057"/>
        <w:jc w:val="right"/>
        <w:rPr>
          <w:rFonts w:eastAsia="Calibri" w:cstheme="minorHAnsi"/>
          <w:b/>
          <w:bCs/>
        </w:rPr>
      </w:pPr>
      <w:r w:rsidRPr="00545127">
        <w:rPr>
          <w:rFonts w:eastAsia="Calibri" w:cstheme="minorHAnsi"/>
          <w:b/>
          <w:bCs/>
        </w:rPr>
        <w:t xml:space="preserve">Załącznik nr </w:t>
      </w:r>
      <w:r w:rsidR="00A14A10">
        <w:rPr>
          <w:rFonts w:eastAsia="Calibri" w:cstheme="minorHAnsi"/>
          <w:b/>
          <w:bCs/>
        </w:rPr>
        <w:t>10</w:t>
      </w:r>
    </w:p>
    <w:p w14:paraId="674D7B25" w14:textId="4408111C" w:rsidR="00CA5561" w:rsidRPr="00A43C27" w:rsidRDefault="00CA5561" w:rsidP="00CA5561">
      <w:pPr>
        <w:spacing w:before="64"/>
        <w:ind w:left="141" w:firstLine="3057"/>
        <w:rPr>
          <w:rFonts w:eastAsia="Calibri" w:cstheme="minorHAnsi"/>
        </w:rPr>
      </w:pPr>
      <w:r w:rsidRPr="00545127">
        <w:rPr>
          <w:rFonts w:eastAsia="Calibri" w:cstheme="minorHAnsi"/>
          <w:b/>
          <w:bCs/>
        </w:rPr>
        <w:t>UMOWA</w:t>
      </w:r>
      <w:r w:rsidRPr="00545127">
        <w:rPr>
          <w:rFonts w:eastAsia="Calibri" w:cstheme="minorHAnsi"/>
          <w:b/>
          <w:bCs/>
          <w:spacing w:val="8"/>
        </w:rPr>
        <w:t xml:space="preserve"> </w:t>
      </w:r>
      <w:r w:rsidRPr="00545127">
        <w:rPr>
          <w:rFonts w:eastAsia="Calibri" w:cstheme="minorHAnsi"/>
          <w:b/>
          <w:bCs/>
          <w:spacing w:val="-1"/>
        </w:rPr>
        <w:t>nr</w:t>
      </w:r>
      <w:r w:rsidRPr="00545127">
        <w:rPr>
          <w:rFonts w:eastAsia="Calibri" w:cstheme="minorHAnsi"/>
          <w:b/>
          <w:bCs/>
          <w:spacing w:val="10"/>
        </w:rPr>
        <w:t xml:space="preserve"> </w:t>
      </w:r>
      <w:r w:rsidRPr="00545127">
        <w:rPr>
          <w:rFonts w:eastAsia="Calibri" w:cstheme="minorHAnsi"/>
          <w:b/>
          <w:bCs/>
        </w:rPr>
        <w:t>……………………..</w:t>
      </w:r>
      <w:r w:rsidRPr="00545127">
        <w:rPr>
          <w:rFonts w:eastAsia="Calibri" w:cstheme="minorHAnsi"/>
          <w:b/>
          <w:bCs/>
          <w:spacing w:val="10"/>
        </w:rPr>
        <w:t xml:space="preserve"> </w:t>
      </w:r>
      <w:r w:rsidRPr="00545127">
        <w:rPr>
          <w:rFonts w:eastAsia="Calibri" w:cstheme="minorHAnsi"/>
          <w:b/>
          <w:bCs/>
        </w:rPr>
        <w:t>Projekt</w:t>
      </w:r>
      <w:r w:rsidRPr="00545127">
        <w:rPr>
          <w:rFonts w:eastAsia="Calibri" w:cstheme="minorHAnsi"/>
          <w:b/>
          <w:bCs/>
          <w:spacing w:val="8"/>
        </w:rPr>
        <w:t xml:space="preserve"> </w:t>
      </w:r>
    </w:p>
    <w:p w14:paraId="227A212C" w14:textId="77777777" w:rsidR="00CA5561" w:rsidRPr="00A43C27" w:rsidRDefault="00CA5561" w:rsidP="00CA5561">
      <w:pPr>
        <w:spacing w:before="11"/>
        <w:rPr>
          <w:rFonts w:eastAsia="Calibri" w:cstheme="minorHAnsi"/>
          <w:b/>
          <w:bCs/>
        </w:rPr>
      </w:pPr>
    </w:p>
    <w:p w14:paraId="42574996" w14:textId="3C842698" w:rsidR="00CA5561" w:rsidRPr="00A43C27" w:rsidRDefault="00CA5561" w:rsidP="00CA5561">
      <w:pPr>
        <w:pStyle w:val="Tekstpodstawowy"/>
        <w:ind w:left="141" w:firstLine="0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Zawarta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dniu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.......................20</w:t>
      </w:r>
      <w:r w:rsidR="00F6087D">
        <w:rPr>
          <w:rFonts w:asciiTheme="minorHAnsi" w:hAnsiTheme="minorHAnsi" w:cstheme="minorHAnsi"/>
          <w:spacing w:val="-1"/>
          <w:sz w:val="22"/>
          <w:szCs w:val="22"/>
        </w:rPr>
        <w:t>2</w:t>
      </w:r>
      <w:r w:rsidR="003E09B8">
        <w:rPr>
          <w:rFonts w:asciiTheme="minorHAnsi" w:hAnsiTheme="minorHAnsi" w:cstheme="minorHAnsi"/>
          <w:spacing w:val="-1"/>
          <w:sz w:val="22"/>
          <w:szCs w:val="22"/>
        </w:rPr>
        <w:t>5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roku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Poznaniu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pomiędzy:</w:t>
      </w:r>
    </w:p>
    <w:p w14:paraId="29AEC69A" w14:textId="77777777" w:rsidR="00CA5561" w:rsidRPr="00A43C27" w:rsidRDefault="00CA5561" w:rsidP="003E09B8">
      <w:pPr>
        <w:pStyle w:val="Tekstpodstawowy"/>
        <w:spacing w:before="5" w:line="245" w:lineRule="auto"/>
        <w:ind w:left="141" w:right="152" w:firstLine="0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 xml:space="preserve">Gminą Tarnowo Podgórne </w:t>
      </w:r>
      <w:r w:rsidRPr="00A43C27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reprezentowanym</w:t>
      </w:r>
      <w:r w:rsidRPr="00A43C27">
        <w:rPr>
          <w:rFonts w:asciiTheme="minorHAnsi" w:hAnsiTheme="minorHAnsi" w:cstheme="minorHAnsi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przez</w:t>
      </w:r>
      <w:r w:rsidRPr="00A43C27">
        <w:rPr>
          <w:rFonts w:asciiTheme="minorHAnsi" w:hAnsiTheme="minorHAnsi" w:cstheme="minorHAnsi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Wójta Gminy</w:t>
      </w:r>
      <w:r w:rsidRPr="00A43C27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 xml:space="preserve">z </w:t>
      </w:r>
      <w:r w:rsidRPr="00A43C27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 xml:space="preserve">siedzibą 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 xml:space="preserve">w 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 xml:space="preserve">Tarnowie Podgórnym </w:t>
      </w:r>
      <w:r w:rsidRPr="00A43C27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ul.</w:t>
      </w:r>
      <w:r w:rsidRPr="00A43C27">
        <w:rPr>
          <w:rFonts w:asciiTheme="minorHAnsi" w:hAnsiTheme="minorHAnsi" w:cstheme="minorHAnsi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 xml:space="preserve">Poznańska 115 </w:t>
      </w:r>
      <w:r w:rsidRPr="00A43C27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 xml:space="preserve">w 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 xml:space="preserve">imieniu, </w:t>
      </w:r>
      <w:r w:rsidRPr="00A43C27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którego</w:t>
      </w:r>
      <w:r w:rsidRPr="00A43C27">
        <w:rPr>
          <w:rFonts w:asciiTheme="minorHAnsi" w:hAnsiTheme="minorHAnsi" w:cstheme="minorHAnsi"/>
          <w:spacing w:val="81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działają:</w:t>
      </w:r>
    </w:p>
    <w:p w14:paraId="3105C3E2" w14:textId="77777777" w:rsidR="00CA5561" w:rsidRPr="00A43C27" w:rsidRDefault="00CA5561" w:rsidP="003E09B8">
      <w:pPr>
        <w:pStyle w:val="Tekstpodstawowy"/>
        <w:ind w:left="832" w:firstLine="0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pacing w:val="-2"/>
          <w:sz w:val="22"/>
          <w:szCs w:val="22"/>
        </w:rPr>
        <w:t>1.</w:t>
      </w:r>
      <w:r w:rsidRPr="00A43C27">
        <w:rPr>
          <w:rFonts w:asciiTheme="minorHAnsi" w:hAnsiTheme="minorHAnsi" w:cstheme="minorHAnsi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31"/>
          <w:sz w:val="22"/>
          <w:szCs w:val="22"/>
        </w:rPr>
        <w:t xml:space="preserve"> Wójt Gminy </w:t>
      </w:r>
      <w:r w:rsidRPr="00A43C27">
        <w:rPr>
          <w:rFonts w:asciiTheme="minorHAnsi" w:hAnsiTheme="minorHAnsi" w:cstheme="minorHAnsi"/>
          <w:sz w:val="22"/>
          <w:szCs w:val="22"/>
        </w:rPr>
        <w:t>Tadeusz Czajka</w:t>
      </w:r>
    </w:p>
    <w:p w14:paraId="453888F2" w14:textId="2D918A65" w:rsidR="00CA5561" w:rsidRPr="00A43C27" w:rsidRDefault="00CA5561" w:rsidP="003E09B8">
      <w:pPr>
        <w:pStyle w:val="Tekstpodstawowy"/>
        <w:ind w:left="832" w:firstLine="0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z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kontrasygnatą</w:t>
      </w:r>
      <w:r w:rsidRPr="00A43C27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 xml:space="preserve">skarbnika Gminy </w:t>
      </w:r>
    </w:p>
    <w:p w14:paraId="24EA8F92" w14:textId="77777777" w:rsidR="00CA5561" w:rsidRPr="00A43C27" w:rsidRDefault="00CA5561" w:rsidP="003E09B8">
      <w:pPr>
        <w:pStyle w:val="Tekstpodstawowy"/>
        <w:ind w:left="141" w:right="6692" w:firstLine="0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zwanym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dalszej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części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Zamawiającym</w:t>
      </w:r>
      <w:r w:rsidRPr="00A43C27">
        <w:rPr>
          <w:rFonts w:asciiTheme="minorHAnsi" w:hAnsiTheme="minorHAnsi" w:cstheme="minorHAnsi"/>
          <w:spacing w:val="30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55929DD8" w14:textId="1C5805CC" w:rsidR="00CA5561" w:rsidRPr="00A43C27" w:rsidRDefault="004639AE" w:rsidP="00CA5561">
      <w:pPr>
        <w:pStyle w:val="Tekstpodstawowy"/>
        <w:ind w:left="14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ASTOR Sp. z o.o. z siedzibą w Krakowie ul. Smoleńsk 29 reprezentowanym przez </w:t>
      </w:r>
      <w:r w:rsidRPr="004639AE">
        <w:rPr>
          <w:rFonts w:asciiTheme="minorHAnsi" w:hAnsiTheme="minorHAnsi" w:cstheme="minorHAnsi"/>
          <w:sz w:val="22"/>
          <w:szCs w:val="22"/>
        </w:rPr>
        <w:t>Wiceprezes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4639AE">
        <w:rPr>
          <w:rFonts w:asciiTheme="minorHAnsi" w:hAnsiTheme="minorHAnsi" w:cstheme="minorHAnsi"/>
          <w:sz w:val="22"/>
          <w:szCs w:val="22"/>
        </w:rPr>
        <w:t>, Dyrektor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4639AE">
        <w:rPr>
          <w:rFonts w:asciiTheme="minorHAnsi" w:hAnsiTheme="minorHAnsi" w:cstheme="minorHAnsi"/>
          <w:sz w:val="22"/>
          <w:szCs w:val="22"/>
        </w:rPr>
        <w:t xml:space="preserve"> ds. Robotyzacji</w:t>
      </w:r>
      <w:r>
        <w:rPr>
          <w:rFonts w:asciiTheme="minorHAnsi" w:hAnsiTheme="minorHAnsi" w:cstheme="minorHAnsi"/>
          <w:sz w:val="22"/>
          <w:szCs w:val="22"/>
        </w:rPr>
        <w:t xml:space="preserve"> Andrzeja Garbackiego </w:t>
      </w:r>
    </w:p>
    <w:p w14:paraId="74BE3E15" w14:textId="77E32977" w:rsidR="00CA5561" w:rsidRPr="00A43C27" w:rsidRDefault="00CA5561" w:rsidP="00CA5561">
      <w:pPr>
        <w:pStyle w:val="Tekstpodstawowy"/>
        <w:spacing w:before="5" w:line="245" w:lineRule="auto"/>
        <w:ind w:left="141" w:right="4469" w:firstLine="0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zwanym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dalej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 xml:space="preserve">Wykonawcą. </w:t>
      </w:r>
    </w:p>
    <w:p w14:paraId="4160AAEF" w14:textId="77777777" w:rsidR="00CA5561" w:rsidRPr="00A43C27" w:rsidRDefault="00CA5561" w:rsidP="00CA5561">
      <w:pPr>
        <w:spacing w:before="6"/>
        <w:rPr>
          <w:rFonts w:eastAsia="Calibri" w:cstheme="minorHAnsi"/>
        </w:rPr>
      </w:pPr>
    </w:p>
    <w:p w14:paraId="233435F6" w14:textId="09CF6D9D" w:rsidR="00F6087D" w:rsidRPr="00D94F3E" w:rsidRDefault="00F6087D" w:rsidP="00F6087D">
      <w:pPr>
        <w:spacing w:line="240" w:lineRule="exact"/>
        <w:jc w:val="both"/>
        <w:rPr>
          <w:rFonts w:ascii="Calibri" w:hAnsi="Calibri" w:cs="Calibri"/>
        </w:rPr>
      </w:pPr>
      <w:r w:rsidRPr="00974E51">
        <w:rPr>
          <w:rFonts w:ascii="Calibri" w:hAnsi="Calibri" w:cs="Calibri"/>
        </w:rPr>
        <w:t xml:space="preserve">w wyniku wyboru przez Zamawiającego oferty Wykonawcy w trybie </w:t>
      </w:r>
      <w:r w:rsidR="008D4626" w:rsidRPr="00974E51">
        <w:rPr>
          <w:rFonts w:ascii="Calibri" w:hAnsi="Calibri" w:cs="Calibri"/>
        </w:rPr>
        <w:t>przetargu nieograniczonego</w:t>
      </w:r>
      <w:r w:rsidRPr="00D94F3E">
        <w:rPr>
          <w:rFonts w:ascii="Calibri" w:hAnsi="Calibri" w:cs="Calibri"/>
        </w:rPr>
        <w:t xml:space="preserve"> </w:t>
      </w:r>
      <w:r w:rsidRPr="00A14A10">
        <w:rPr>
          <w:rFonts w:ascii="Calibri" w:hAnsi="Calibri" w:cs="Calibri"/>
        </w:rPr>
        <w:t>(sprawa nr WOP.271.</w:t>
      </w:r>
      <w:r w:rsidR="00974E51" w:rsidRPr="00A14A10">
        <w:rPr>
          <w:rFonts w:ascii="Calibri" w:hAnsi="Calibri" w:cs="Calibri"/>
        </w:rPr>
        <w:t>3</w:t>
      </w:r>
      <w:r w:rsidRPr="00A14A10">
        <w:rPr>
          <w:rFonts w:ascii="Calibri" w:hAnsi="Calibri" w:cs="Calibri"/>
        </w:rPr>
        <w:t>.202</w:t>
      </w:r>
      <w:r w:rsidR="00974E51" w:rsidRPr="00A14A10">
        <w:rPr>
          <w:rFonts w:ascii="Calibri" w:hAnsi="Calibri" w:cs="Calibri"/>
        </w:rPr>
        <w:t>5</w:t>
      </w:r>
      <w:r w:rsidRPr="00A14A10">
        <w:rPr>
          <w:rFonts w:ascii="Calibri" w:hAnsi="Calibri" w:cs="Calibri"/>
        </w:rPr>
        <w:t xml:space="preserve">) na podstawie </w:t>
      </w:r>
      <w:r w:rsidR="008D4626" w:rsidRPr="00A14A10">
        <w:rPr>
          <w:rFonts w:ascii="Calibri" w:hAnsi="Calibri" w:cs="Calibri"/>
        </w:rPr>
        <w:t>art. 132</w:t>
      </w:r>
      <w:r w:rsidRPr="00A14A10">
        <w:rPr>
          <w:rFonts w:ascii="Calibri" w:hAnsi="Calibri" w:cs="Calibri"/>
        </w:rPr>
        <w:t xml:space="preserve"> ustawy z dnia 11 września 2019 r. Prawo zamówień</w:t>
      </w:r>
      <w:r w:rsidRPr="00D94F3E">
        <w:rPr>
          <w:rFonts w:ascii="Calibri" w:hAnsi="Calibri" w:cs="Calibri"/>
        </w:rPr>
        <w:t xml:space="preserve"> publicznych zawarta została umowa następującej treści:</w:t>
      </w:r>
    </w:p>
    <w:p w14:paraId="3B38A14C" w14:textId="77777777" w:rsidR="00CA5561" w:rsidRPr="00A43C27" w:rsidRDefault="00CA5561" w:rsidP="00CA5561">
      <w:pPr>
        <w:spacing w:before="6"/>
        <w:rPr>
          <w:rFonts w:eastAsia="Calibri" w:cstheme="minorHAnsi"/>
        </w:rPr>
      </w:pPr>
    </w:p>
    <w:p w14:paraId="0690A639" w14:textId="77777777" w:rsidR="00CA5561" w:rsidRPr="00A43C27" w:rsidRDefault="00CA5561" w:rsidP="00CA5561">
      <w:pPr>
        <w:pStyle w:val="Nagwek1"/>
        <w:ind w:right="644"/>
        <w:jc w:val="center"/>
        <w:rPr>
          <w:rFonts w:asciiTheme="minorHAnsi" w:eastAsia="Calibri" w:hAnsiTheme="minorHAnsi" w:cstheme="minorHAnsi"/>
          <w:b w:val="0"/>
          <w:bCs w:val="0"/>
          <w:sz w:val="22"/>
          <w:szCs w:val="22"/>
        </w:rPr>
      </w:pPr>
      <w:r w:rsidRPr="00A43C27">
        <w:rPr>
          <w:rFonts w:asciiTheme="minorHAnsi" w:eastAsia="Calibri" w:hAnsiTheme="minorHAnsi" w:cstheme="minorHAnsi"/>
          <w:sz w:val="22"/>
          <w:szCs w:val="22"/>
        </w:rPr>
        <w:t>§</w:t>
      </w:r>
      <w:r w:rsidRPr="00A43C27">
        <w:rPr>
          <w:rFonts w:asciiTheme="minorHAnsi" w:eastAsia="Calibr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eastAsia="Calibri" w:hAnsiTheme="minorHAnsi" w:cstheme="minorHAnsi"/>
          <w:sz w:val="22"/>
          <w:szCs w:val="22"/>
        </w:rPr>
        <w:t>1.</w:t>
      </w:r>
    </w:p>
    <w:p w14:paraId="3E9D3B58" w14:textId="60995AD4" w:rsidR="001D535C" w:rsidRPr="001D535C" w:rsidRDefault="00CA5561" w:rsidP="005A3C29">
      <w:pPr>
        <w:pStyle w:val="Tekstpodstawowy"/>
        <w:numPr>
          <w:ilvl w:val="0"/>
          <w:numId w:val="10"/>
        </w:numPr>
        <w:tabs>
          <w:tab w:val="left" w:pos="418"/>
        </w:tabs>
        <w:spacing w:before="5"/>
        <w:ind w:right="146"/>
        <w:jc w:val="both"/>
        <w:rPr>
          <w:rFonts w:asciiTheme="minorHAnsi" w:hAnsiTheme="minorHAnsi" w:cstheme="minorHAnsi"/>
          <w:sz w:val="22"/>
          <w:szCs w:val="22"/>
        </w:rPr>
      </w:pPr>
      <w:r w:rsidRPr="005A3C29">
        <w:rPr>
          <w:rFonts w:asciiTheme="minorHAnsi" w:hAnsiTheme="minorHAnsi" w:cstheme="minorHAnsi"/>
          <w:sz w:val="22"/>
          <w:szCs w:val="22"/>
        </w:rPr>
        <w:t>Przedmiotem</w:t>
      </w:r>
      <w:r w:rsidRPr="005A3C29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A3C29">
        <w:rPr>
          <w:rFonts w:asciiTheme="minorHAnsi" w:hAnsiTheme="minorHAnsi" w:cstheme="minorHAnsi"/>
          <w:sz w:val="22"/>
          <w:szCs w:val="22"/>
        </w:rPr>
        <w:t>umowy</w:t>
      </w:r>
      <w:r w:rsidRPr="005A3C29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5A3C29">
        <w:rPr>
          <w:rFonts w:asciiTheme="minorHAnsi" w:hAnsiTheme="minorHAnsi" w:cstheme="minorHAnsi"/>
          <w:sz w:val="22"/>
          <w:szCs w:val="22"/>
        </w:rPr>
        <w:t>jest</w:t>
      </w:r>
      <w:r w:rsidRPr="005A3C29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5A3C29">
        <w:rPr>
          <w:rFonts w:asciiTheme="minorHAnsi" w:hAnsiTheme="minorHAnsi" w:cstheme="minorHAnsi"/>
          <w:sz w:val="22"/>
          <w:szCs w:val="22"/>
        </w:rPr>
        <w:t>dostawa,</w:t>
      </w:r>
      <w:r w:rsidRPr="005A3C29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5A3C29">
        <w:rPr>
          <w:rFonts w:asciiTheme="minorHAnsi" w:hAnsiTheme="minorHAnsi" w:cstheme="minorHAnsi"/>
          <w:sz w:val="22"/>
          <w:szCs w:val="22"/>
        </w:rPr>
        <w:t>montaż,</w:t>
      </w:r>
      <w:r w:rsidRPr="005A3C29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5A3C29">
        <w:rPr>
          <w:rFonts w:asciiTheme="minorHAnsi" w:hAnsiTheme="minorHAnsi" w:cstheme="minorHAnsi"/>
          <w:sz w:val="22"/>
          <w:szCs w:val="22"/>
        </w:rPr>
        <w:t>uruchomienie</w:t>
      </w:r>
      <w:r w:rsidR="001D535C">
        <w:rPr>
          <w:rFonts w:asciiTheme="minorHAnsi" w:hAnsiTheme="minorHAnsi" w:cstheme="minorHAnsi"/>
          <w:spacing w:val="-1"/>
          <w:sz w:val="22"/>
          <w:szCs w:val="22"/>
        </w:rPr>
        <w:t>:</w:t>
      </w:r>
    </w:p>
    <w:p w14:paraId="53FBF80D" w14:textId="7799A79C" w:rsidR="003E09B8" w:rsidDel="00CD582C" w:rsidRDefault="005A3C29" w:rsidP="00CD582C">
      <w:pPr>
        <w:pStyle w:val="Akapitzlist"/>
        <w:ind w:left="360"/>
        <w:jc w:val="both"/>
        <w:rPr>
          <w:del w:id="0" w:author="Kamila Jaworowska, ASTOR" w:date="2025-02-05T12:12:00Z" w16du:dateUtc="2025-02-05T11:12:00Z"/>
          <w:rFonts w:cstheme="minorHAnsi"/>
        </w:rPr>
      </w:pPr>
      <w:r w:rsidRPr="005A3C29">
        <w:rPr>
          <w:rFonts w:cstheme="minorHAnsi"/>
          <w:spacing w:val="-1"/>
        </w:rPr>
        <w:t xml:space="preserve"> </w:t>
      </w:r>
      <w:bookmarkStart w:id="1" w:name="_Hlk186312494"/>
      <w:bookmarkStart w:id="2" w:name="_Hlk186313877"/>
      <w:del w:id="3" w:author="Kamila Jaworowska, ASTOR" w:date="2025-02-05T12:12:00Z" w16du:dateUtc="2025-02-05T11:12:00Z">
        <w:r w:rsidR="003E09B8" w:rsidRPr="00A405E3" w:rsidDel="00CD582C">
          <w:rPr>
            <w:rFonts w:cstheme="minorHAnsi"/>
            <w:b/>
            <w:bCs/>
          </w:rPr>
          <w:delText>Część 1</w:delText>
        </w:r>
        <w:r w:rsidR="003E09B8" w:rsidDel="00CD582C">
          <w:rPr>
            <w:rFonts w:cstheme="minorHAnsi"/>
          </w:rPr>
          <w:delText xml:space="preserve"> – </w:delText>
        </w:r>
        <w:bookmarkEnd w:id="1"/>
        <w:r w:rsidR="003E09B8" w:rsidDel="00CD582C">
          <w:rPr>
            <w:rFonts w:cstheme="minorHAnsi"/>
          </w:rPr>
          <w:delText xml:space="preserve">zakup </w:delText>
        </w:r>
        <w:r w:rsidR="003E09B8" w:rsidRPr="009D5F86" w:rsidDel="00CD582C">
          <w:rPr>
            <w:rFonts w:cstheme="minorHAnsi"/>
          </w:rPr>
          <w:delText xml:space="preserve">wyposażenia informatycznego </w:delText>
        </w:r>
        <w:r w:rsidR="003E09B8" w:rsidDel="00CD582C">
          <w:rPr>
            <w:rFonts w:cstheme="minorHAnsi"/>
          </w:rPr>
          <w:delText>w ramach</w:delText>
        </w:r>
        <w:r w:rsidR="003E09B8" w:rsidRPr="009D5F86" w:rsidDel="00CD582C">
          <w:rPr>
            <w:rFonts w:cstheme="minorHAnsi"/>
          </w:rPr>
          <w:delText xml:space="preserve"> projektu: „Era Industry 5.0 w ZST Tarnowo Podgórne”</w:delText>
        </w:r>
      </w:del>
    </w:p>
    <w:p w14:paraId="0467E072" w14:textId="346F22D9" w:rsidR="003E09B8" w:rsidDel="00CD582C" w:rsidRDefault="003E09B8" w:rsidP="00CD582C">
      <w:pPr>
        <w:pStyle w:val="Akapitzlist"/>
        <w:ind w:left="360"/>
        <w:jc w:val="both"/>
        <w:rPr>
          <w:del w:id="4" w:author="Kamila Jaworowska, ASTOR" w:date="2025-02-05T12:12:00Z" w16du:dateUtc="2025-02-05T11:12:00Z"/>
          <w:rFonts w:cstheme="minorHAnsi"/>
        </w:rPr>
      </w:pPr>
      <w:del w:id="5" w:author="Kamila Jaworowska, ASTOR" w:date="2025-02-05T12:12:00Z" w16du:dateUtc="2025-02-05T11:12:00Z">
        <w:r w:rsidRPr="00A405E3" w:rsidDel="00CD582C">
          <w:rPr>
            <w:rFonts w:cstheme="minorHAnsi"/>
            <w:b/>
            <w:bCs/>
          </w:rPr>
          <w:delText>Część 2</w:delText>
        </w:r>
        <w:r w:rsidDel="00CD582C">
          <w:rPr>
            <w:rFonts w:cstheme="minorHAnsi"/>
          </w:rPr>
          <w:delText xml:space="preserve"> – zakup w</w:delText>
        </w:r>
        <w:r w:rsidRPr="00600C03" w:rsidDel="00CD582C">
          <w:rPr>
            <w:rFonts w:cstheme="minorHAnsi"/>
          </w:rPr>
          <w:delText>yposażenie pracowni CNC dla ZST Tarnowo Podgórne</w:delText>
        </w:r>
        <w:r w:rsidDel="00CD582C">
          <w:rPr>
            <w:rFonts w:cstheme="minorHAnsi"/>
          </w:rPr>
          <w:delText>, w</w:delText>
        </w:r>
        <w:r w:rsidRPr="00600C03" w:rsidDel="00CD582C">
          <w:rPr>
            <w:rFonts w:cstheme="minorHAnsi"/>
          </w:rPr>
          <w:delText>yposażenie dotyczy przygotowania sali, dostarczenia oraz uruchomienia maszyn – centrum obróbcze, frezarka sterowana numerycznie CNC – 3 sztuki</w:delText>
        </w:r>
        <w:r w:rsidDel="00CD582C">
          <w:rPr>
            <w:rFonts w:cstheme="minorHAnsi"/>
          </w:rPr>
          <w:delText>, o</w:delText>
        </w:r>
        <w:r w:rsidRPr="00600C03" w:rsidDel="00CD582C">
          <w:rPr>
            <w:rFonts w:cstheme="minorHAnsi"/>
          </w:rPr>
          <w:delText>programowania CAD/CAM zgodnego z dostarczanymi maszynami</w:delText>
        </w:r>
        <w:r w:rsidDel="00CD582C">
          <w:rPr>
            <w:rFonts w:cstheme="minorHAnsi"/>
          </w:rPr>
          <w:delText xml:space="preserve">. </w:delText>
        </w:r>
        <w:r w:rsidRPr="009D5F86" w:rsidDel="00CD582C">
          <w:rPr>
            <w:rFonts w:cstheme="minorHAnsi"/>
          </w:rPr>
          <w:delText>Zakup w ramach projektu „Era Industry 5.0 w ZST Tarnowo Podgórne”</w:delText>
        </w:r>
      </w:del>
    </w:p>
    <w:p w14:paraId="201A2119" w14:textId="660A4B9A" w:rsidR="003E09B8" w:rsidRPr="00600C03" w:rsidDel="00CD582C" w:rsidRDefault="003E09B8" w:rsidP="00CD582C">
      <w:pPr>
        <w:pStyle w:val="Akapitzlist"/>
        <w:ind w:left="360"/>
        <w:jc w:val="both"/>
        <w:rPr>
          <w:del w:id="6" w:author="Kamila Jaworowska, ASTOR" w:date="2025-02-05T12:12:00Z" w16du:dateUtc="2025-02-05T11:12:00Z"/>
          <w:rFonts w:cstheme="minorHAnsi"/>
        </w:rPr>
      </w:pPr>
      <w:del w:id="7" w:author="Kamila Jaworowska, ASTOR" w:date="2025-02-05T12:12:00Z" w16du:dateUtc="2025-02-05T11:12:00Z">
        <w:r w:rsidRPr="00A405E3" w:rsidDel="00CD582C">
          <w:rPr>
            <w:rFonts w:cstheme="minorHAnsi"/>
            <w:b/>
            <w:bCs/>
          </w:rPr>
          <w:delText xml:space="preserve">Część </w:delText>
        </w:r>
        <w:r w:rsidDel="00CD582C">
          <w:rPr>
            <w:rFonts w:cstheme="minorHAnsi"/>
            <w:b/>
            <w:bCs/>
          </w:rPr>
          <w:delText>3</w:delText>
        </w:r>
        <w:r w:rsidDel="00CD582C">
          <w:rPr>
            <w:rFonts w:cstheme="minorHAnsi"/>
          </w:rPr>
          <w:delText xml:space="preserve"> – </w:delText>
        </w:r>
        <w:r w:rsidRPr="00600C03" w:rsidDel="00CD582C">
          <w:rPr>
            <w:rFonts w:cstheme="minorHAnsi"/>
          </w:rPr>
          <w:delText>Rozbudowa i modernizacja istniejącej pracowni robotyki w ZST Tarnowo Podgórne.</w:delText>
        </w:r>
      </w:del>
    </w:p>
    <w:p w14:paraId="257491F4" w14:textId="136EEAEF" w:rsidR="003E09B8" w:rsidRDefault="003E09B8" w:rsidP="00CD582C">
      <w:pPr>
        <w:pStyle w:val="Akapitzlist"/>
        <w:ind w:left="360"/>
        <w:jc w:val="both"/>
        <w:rPr>
          <w:rFonts w:cstheme="minorHAnsi"/>
        </w:rPr>
      </w:pPr>
      <w:del w:id="8" w:author="Kamila Jaworowska, ASTOR" w:date="2025-02-05T12:12:00Z" w16du:dateUtc="2025-02-05T11:12:00Z">
        <w:r w:rsidRPr="00600C03" w:rsidDel="00CD582C">
          <w:rPr>
            <w:rFonts w:cstheme="minorHAnsi"/>
          </w:rPr>
          <w:delText>Obecnie ZST posiada cztery stanowiska Ready2_edu (KR 4 R600) KUKA. Modernizacja polegać będzie na rozbudowie wszystkich posiadanych stanowisk</w:delText>
        </w:r>
        <w:r w:rsidDel="00CD582C">
          <w:rPr>
            <w:rFonts w:cstheme="minorHAnsi"/>
          </w:rPr>
          <w:delText xml:space="preserve">. </w:delText>
        </w:r>
        <w:bookmarkStart w:id="9" w:name="_Hlk186312884"/>
        <w:r w:rsidDel="00CD582C">
          <w:rPr>
            <w:rFonts w:cstheme="minorHAnsi"/>
          </w:rPr>
          <w:delText>Zakup w ramach projektu</w:delText>
        </w:r>
        <w:r w:rsidRPr="00600C03" w:rsidDel="00CD582C">
          <w:rPr>
            <w:rFonts w:cstheme="minorHAnsi"/>
          </w:rPr>
          <w:delText xml:space="preserve"> </w:delText>
        </w:r>
        <w:r w:rsidDel="00CD582C">
          <w:rPr>
            <w:rFonts w:cstheme="minorHAnsi"/>
          </w:rPr>
          <w:delText>„</w:delText>
        </w:r>
        <w:r w:rsidRPr="00EF549C" w:rsidDel="00CD582C">
          <w:rPr>
            <w:rFonts w:cstheme="minorHAnsi"/>
          </w:rPr>
          <w:delText>Era Industry 5.0 w ZST Tarnowo Podgórne</w:delText>
        </w:r>
        <w:r w:rsidDel="00CD582C">
          <w:rPr>
            <w:rFonts w:cstheme="minorHAnsi"/>
          </w:rPr>
          <w:delText>”</w:delText>
        </w:r>
      </w:del>
    </w:p>
    <w:bookmarkEnd w:id="9"/>
    <w:p w14:paraId="040FF744" w14:textId="77777777" w:rsidR="003E09B8" w:rsidRDefault="003E09B8" w:rsidP="003E09B8">
      <w:pPr>
        <w:pStyle w:val="Akapitzlist"/>
        <w:ind w:left="360"/>
        <w:jc w:val="both"/>
        <w:rPr>
          <w:rFonts w:cstheme="minorHAnsi"/>
        </w:rPr>
      </w:pPr>
      <w:r w:rsidRPr="00A405E3">
        <w:rPr>
          <w:rFonts w:cstheme="minorHAnsi"/>
          <w:b/>
          <w:bCs/>
        </w:rPr>
        <w:t xml:space="preserve">Część </w:t>
      </w:r>
      <w:r>
        <w:rPr>
          <w:rFonts w:cstheme="minorHAnsi"/>
          <w:b/>
          <w:bCs/>
        </w:rPr>
        <w:t>4</w:t>
      </w:r>
      <w:r>
        <w:rPr>
          <w:rFonts w:cstheme="minorHAnsi"/>
        </w:rPr>
        <w:t xml:space="preserve"> – Zakup robotów edukacyjnych</w:t>
      </w:r>
      <w:r w:rsidRPr="00EF549C">
        <w:rPr>
          <w:rFonts w:cstheme="minorHAnsi"/>
        </w:rPr>
        <w:t xml:space="preserve"> w ZST Tarnowo Podgórne</w:t>
      </w:r>
      <w:r>
        <w:rPr>
          <w:rFonts w:cstheme="minorHAnsi"/>
        </w:rPr>
        <w:t xml:space="preserve"> </w:t>
      </w:r>
      <w:r w:rsidRPr="00600C03">
        <w:rPr>
          <w:rFonts w:cstheme="minorHAnsi"/>
        </w:rPr>
        <w:t>w ramach projektu „Era Industry 5.0 w ZST Tarnowo Podgórne”</w:t>
      </w:r>
    </w:p>
    <w:bookmarkEnd w:id="2"/>
    <w:p w14:paraId="63A729B0" w14:textId="11532136" w:rsidR="00CA5561" w:rsidRPr="00A43C27" w:rsidRDefault="003E09B8" w:rsidP="003E09B8">
      <w:pPr>
        <w:pStyle w:val="Tekstpodstawowy"/>
        <w:tabs>
          <w:tab w:val="left" w:pos="418"/>
        </w:tabs>
        <w:spacing w:before="5"/>
        <w:ind w:left="417" w:right="14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="00CA5561" w:rsidRPr="00892F63">
        <w:rPr>
          <w:rFonts w:asciiTheme="minorHAnsi" w:hAnsiTheme="minorHAnsi" w:cstheme="minorHAnsi"/>
          <w:sz w:val="22"/>
          <w:szCs w:val="22"/>
        </w:rPr>
        <w:t>Przedmiot</w:t>
      </w:r>
      <w:r w:rsidR="00CA5561" w:rsidRPr="00892F63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="00CA5561" w:rsidRPr="00892F63">
        <w:rPr>
          <w:rFonts w:asciiTheme="minorHAnsi" w:hAnsiTheme="minorHAnsi" w:cstheme="minorHAnsi"/>
          <w:sz w:val="22"/>
          <w:szCs w:val="22"/>
        </w:rPr>
        <w:t>zamówienia</w:t>
      </w:r>
      <w:r w:rsidR="00CA5561" w:rsidRPr="00892F63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="00CA5561" w:rsidRPr="00892F63">
        <w:rPr>
          <w:rFonts w:asciiTheme="minorHAnsi" w:hAnsiTheme="minorHAnsi" w:cstheme="minorHAnsi"/>
          <w:sz w:val="22"/>
          <w:szCs w:val="22"/>
        </w:rPr>
        <w:t>będzie</w:t>
      </w:r>
      <w:r w:rsidR="00CA5561" w:rsidRPr="00892F63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="00CA5561" w:rsidRPr="00892F63">
        <w:rPr>
          <w:rFonts w:asciiTheme="minorHAnsi" w:hAnsiTheme="minorHAnsi" w:cstheme="minorHAnsi"/>
          <w:sz w:val="22"/>
          <w:szCs w:val="22"/>
        </w:rPr>
        <w:t>dostarczony</w:t>
      </w:r>
      <w:r w:rsidR="00CA5561" w:rsidRPr="00892F63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="00CA5561" w:rsidRPr="00892F63">
        <w:rPr>
          <w:rFonts w:asciiTheme="minorHAnsi" w:hAnsiTheme="minorHAnsi" w:cstheme="minorHAnsi"/>
          <w:sz w:val="22"/>
          <w:szCs w:val="22"/>
        </w:rPr>
        <w:t>do</w:t>
      </w:r>
      <w:r w:rsidR="00CA5561" w:rsidRPr="00892F63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="005A3C29">
        <w:rPr>
          <w:rFonts w:cs="Calibri"/>
          <w:sz w:val="22"/>
          <w:szCs w:val="22"/>
        </w:rPr>
        <w:t>Zespołu Szkół Technicznych</w:t>
      </w:r>
      <w:r w:rsidR="002C6F79" w:rsidRPr="00892F63">
        <w:rPr>
          <w:rFonts w:cs="Calibri"/>
          <w:sz w:val="22"/>
          <w:szCs w:val="22"/>
        </w:rPr>
        <w:t xml:space="preserve"> Tarnowo Podgórne </w:t>
      </w:r>
      <w:r w:rsidR="00CA5561" w:rsidRPr="00892F63">
        <w:rPr>
          <w:rFonts w:asciiTheme="minorHAnsi" w:hAnsiTheme="minorHAnsi" w:cstheme="minorHAnsi"/>
          <w:sz w:val="22"/>
          <w:szCs w:val="22"/>
        </w:rPr>
        <w:t>ul. Nowa 60</w:t>
      </w:r>
      <w:r w:rsidR="00CA5561" w:rsidRPr="00892F63">
        <w:rPr>
          <w:rFonts w:asciiTheme="minorHAnsi" w:hAnsiTheme="minorHAnsi" w:cstheme="minorHAnsi"/>
          <w:spacing w:val="-1"/>
          <w:sz w:val="22"/>
          <w:szCs w:val="22"/>
        </w:rPr>
        <w:t>,</w:t>
      </w:r>
      <w:r w:rsidR="00CA5561" w:rsidRPr="00A43C27">
        <w:rPr>
          <w:rFonts w:asciiTheme="minorHAnsi" w:hAnsiTheme="minorHAnsi" w:cstheme="minorHAnsi"/>
          <w:sz w:val="22"/>
          <w:szCs w:val="22"/>
        </w:rPr>
        <w:t xml:space="preserve"> zgodnie</w:t>
      </w:r>
      <w:r w:rsidR="00CA5561" w:rsidRPr="00A43C27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="00CA5561" w:rsidRPr="00A43C27">
        <w:rPr>
          <w:rFonts w:asciiTheme="minorHAnsi" w:hAnsiTheme="minorHAnsi" w:cstheme="minorHAnsi"/>
          <w:sz w:val="22"/>
          <w:szCs w:val="22"/>
        </w:rPr>
        <w:t>z</w:t>
      </w:r>
      <w:r w:rsidR="00CA5561" w:rsidRPr="00A43C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CA5561" w:rsidRPr="00A43C27">
        <w:rPr>
          <w:rFonts w:asciiTheme="minorHAnsi" w:hAnsiTheme="minorHAnsi" w:cstheme="minorHAnsi"/>
          <w:spacing w:val="-1"/>
          <w:sz w:val="22"/>
          <w:szCs w:val="22"/>
        </w:rPr>
        <w:t>kryteriami</w:t>
      </w:r>
      <w:r w:rsidR="00CA5561" w:rsidRPr="00A43C27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="00CA5561" w:rsidRPr="00A43C27">
        <w:rPr>
          <w:rFonts w:asciiTheme="minorHAnsi" w:hAnsiTheme="minorHAnsi" w:cstheme="minorHAnsi"/>
          <w:sz w:val="22"/>
          <w:szCs w:val="22"/>
        </w:rPr>
        <w:t>i</w:t>
      </w:r>
      <w:r w:rsidR="00CA5561" w:rsidRPr="00A43C27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="00CA5561" w:rsidRPr="00A43C27">
        <w:rPr>
          <w:rFonts w:asciiTheme="minorHAnsi" w:hAnsiTheme="minorHAnsi" w:cstheme="minorHAnsi"/>
          <w:sz w:val="22"/>
          <w:szCs w:val="22"/>
        </w:rPr>
        <w:t>parametrami</w:t>
      </w:r>
      <w:r w:rsidR="00CA5561" w:rsidRPr="00A43C27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="00CA5561" w:rsidRPr="00A43C27">
        <w:rPr>
          <w:rFonts w:asciiTheme="minorHAnsi" w:hAnsiTheme="minorHAnsi" w:cstheme="minorHAnsi"/>
          <w:spacing w:val="-1"/>
          <w:sz w:val="22"/>
          <w:szCs w:val="22"/>
        </w:rPr>
        <w:t>technicznymi</w:t>
      </w:r>
      <w:r w:rsidR="00CA5561" w:rsidRPr="00A43C27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="00CA5561" w:rsidRPr="00A43C27">
        <w:rPr>
          <w:rFonts w:asciiTheme="minorHAnsi" w:hAnsiTheme="minorHAnsi" w:cstheme="minorHAnsi"/>
          <w:spacing w:val="-1"/>
          <w:sz w:val="22"/>
          <w:szCs w:val="22"/>
        </w:rPr>
        <w:t>podanymi</w:t>
      </w:r>
      <w:r w:rsidR="00CA5561" w:rsidRPr="00A43C27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="00CA5561" w:rsidRPr="00A43C27">
        <w:rPr>
          <w:rFonts w:asciiTheme="minorHAnsi" w:hAnsiTheme="minorHAnsi" w:cstheme="minorHAnsi"/>
          <w:sz w:val="22"/>
          <w:szCs w:val="22"/>
        </w:rPr>
        <w:t>w</w:t>
      </w:r>
      <w:r w:rsidR="00CA5561" w:rsidRPr="00A43C27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="00CA5561" w:rsidRPr="00A43C27">
        <w:rPr>
          <w:rFonts w:asciiTheme="minorHAnsi" w:hAnsiTheme="minorHAnsi" w:cstheme="minorHAnsi"/>
          <w:sz w:val="22"/>
          <w:szCs w:val="22"/>
        </w:rPr>
        <w:t>Szczegółowym Opisie</w:t>
      </w:r>
      <w:r w:rsidR="00CA5561" w:rsidRPr="00A43C27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="00CA5561" w:rsidRPr="00A43C27">
        <w:rPr>
          <w:rFonts w:asciiTheme="minorHAnsi" w:hAnsiTheme="minorHAnsi" w:cstheme="minorHAnsi"/>
          <w:sz w:val="22"/>
          <w:szCs w:val="22"/>
        </w:rPr>
        <w:t>Przedmiotu</w:t>
      </w:r>
      <w:r w:rsidR="00CA5561" w:rsidRPr="00A43C27">
        <w:rPr>
          <w:rFonts w:asciiTheme="minorHAnsi" w:hAnsiTheme="minorHAnsi" w:cstheme="minorHAnsi"/>
          <w:spacing w:val="76"/>
          <w:w w:val="102"/>
          <w:sz w:val="22"/>
          <w:szCs w:val="22"/>
        </w:rPr>
        <w:t xml:space="preserve"> </w:t>
      </w:r>
      <w:r w:rsidR="00CA5561" w:rsidRPr="00A43C27">
        <w:rPr>
          <w:rFonts w:asciiTheme="minorHAnsi" w:hAnsiTheme="minorHAnsi" w:cstheme="minorHAnsi"/>
          <w:sz w:val="22"/>
          <w:szCs w:val="22"/>
        </w:rPr>
        <w:t>Zamówienia.</w:t>
      </w:r>
    </w:p>
    <w:p w14:paraId="1EF7212D" w14:textId="77777777" w:rsidR="00CA5561" w:rsidRPr="00A43C27" w:rsidRDefault="00CA5561" w:rsidP="00AD30C7">
      <w:pPr>
        <w:pStyle w:val="Tekstpodstawowy"/>
        <w:numPr>
          <w:ilvl w:val="0"/>
          <w:numId w:val="10"/>
        </w:numPr>
        <w:tabs>
          <w:tab w:val="left" w:pos="418"/>
        </w:tabs>
        <w:spacing w:before="1" w:line="245" w:lineRule="auto"/>
        <w:ind w:right="149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Wszystkie</w:t>
      </w:r>
      <w:r w:rsidRPr="00A43C27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dostarczone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elementy</w:t>
      </w:r>
      <w:r w:rsidRPr="00A43C27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wyposażenia</w:t>
      </w:r>
      <w:r w:rsidRPr="00A43C27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składające</w:t>
      </w:r>
      <w:r w:rsidRPr="00A43C27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się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</w:t>
      </w:r>
      <w:r w:rsidRPr="00A43C27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przedmiot</w:t>
      </w:r>
      <w:r w:rsidRPr="00A43C27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zamówienia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muszą</w:t>
      </w:r>
      <w:r w:rsidRPr="00A43C27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zawierać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odpowiednie,</w:t>
      </w:r>
      <w:r w:rsidRPr="00A43C27">
        <w:rPr>
          <w:rFonts w:asciiTheme="minorHAnsi" w:hAnsiTheme="minorHAnsi" w:cstheme="minorHAnsi"/>
          <w:spacing w:val="56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aktualne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wymagane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certyfikaty,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świadectwa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jakości,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atesty,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deklaracje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zgodności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lub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oznaczenia,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informujące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64"/>
          <w:w w:val="10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dopuszczeniu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do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sprzedaży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oraz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spełniać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wszelkie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wymogi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norm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określonych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obowiązującym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prawem.</w:t>
      </w:r>
    </w:p>
    <w:p w14:paraId="09C085D4" w14:textId="77777777" w:rsidR="00CA5561" w:rsidRPr="00A43C27" w:rsidRDefault="00CA5561" w:rsidP="00CA5561">
      <w:pPr>
        <w:spacing w:before="8"/>
        <w:rPr>
          <w:rFonts w:eastAsia="Calibri" w:cstheme="minorHAnsi"/>
        </w:rPr>
      </w:pPr>
    </w:p>
    <w:p w14:paraId="39DADE9F" w14:textId="77777777" w:rsidR="00CA5561" w:rsidRPr="00A43C27" w:rsidRDefault="00CA5561" w:rsidP="00CA5561">
      <w:pPr>
        <w:pStyle w:val="Nagwek1"/>
        <w:ind w:left="124"/>
        <w:jc w:val="center"/>
        <w:rPr>
          <w:rFonts w:asciiTheme="minorHAnsi" w:eastAsia="Calibri" w:hAnsiTheme="minorHAnsi" w:cstheme="minorHAnsi"/>
          <w:b w:val="0"/>
          <w:bCs w:val="0"/>
          <w:sz w:val="22"/>
          <w:szCs w:val="22"/>
        </w:rPr>
      </w:pPr>
      <w:r w:rsidRPr="00A43C27">
        <w:rPr>
          <w:rFonts w:asciiTheme="minorHAnsi" w:eastAsia="Calibri" w:hAnsiTheme="minorHAnsi" w:cstheme="minorHAnsi"/>
          <w:sz w:val="22"/>
          <w:szCs w:val="22"/>
        </w:rPr>
        <w:t>§</w:t>
      </w:r>
      <w:r w:rsidRPr="00A43C27">
        <w:rPr>
          <w:rFonts w:asciiTheme="minorHAnsi" w:eastAsia="Calibr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eastAsia="Calibri" w:hAnsiTheme="minorHAnsi" w:cstheme="minorHAnsi"/>
          <w:sz w:val="22"/>
          <w:szCs w:val="22"/>
        </w:rPr>
        <w:t>2.</w:t>
      </w:r>
    </w:p>
    <w:p w14:paraId="1C9B53FA" w14:textId="77777777" w:rsidR="00CA5561" w:rsidRPr="00A43C27" w:rsidRDefault="00CA5561" w:rsidP="00AD30C7">
      <w:pPr>
        <w:pStyle w:val="Tekstpodstawowy"/>
        <w:numPr>
          <w:ilvl w:val="0"/>
          <w:numId w:val="9"/>
        </w:numPr>
        <w:tabs>
          <w:tab w:val="left" w:pos="356"/>
        </w:tabs>
        <w:spacing w:before="5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Wykonawca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zobowiązuje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się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do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realizacji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przedmiotu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umowy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następujących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terminach:</w:t>
      </w:r>
    </w:p>
    <w:p w14:paraId="0DF16BF9" w14:textId="61CB5F73" w:rsidR="00CA5561" w:rsidRPr="00906D3A" w:rsidRDefault="00CA5561" w:rsidP="00AD30C7">
      <w:pPr>
        <w:pStyle w:val="Tekstpodstawowy"/>
        <w:numPr>
          <w:ilvl w:val="1"/>
          <w:numId w:val="9"/>
        </w:numPr>
        <w:tabs>
          <w:tab w:val="left" w:pos="706"/>
        </w:tabs>
        <w:spacing w:before="3" w:line="247" w:lineRule="auto"/>
        <w:ind w:right="145"/>
        <w:jc w:val="both"/>
        <w:rPr>
          <w:rFonts w:asciiTheme="minorHAnsi" w:hAnsiTheme="minorHAnsi" w:cstheme="minorHAnsi"/>
          <w:sz w:val="22"/>
          <w:szCs w:val="22"/>
        </w:rPr>
      </w:pPr>
      <w:r w:rsidRPr="00972C70">
        <w:rPr>
          <w:rFonts w:asciiTheme="minorHAnsi" w:hAnsiTheme="minorHAnsi" w:cstheme="minorHAnsi"/>
          <w:sz w:val="22"/>
          <w:szCs w:val="22"/>
        </w:rPr>
        <w:t>Termin dostawy</w:t>
      </w:r>
      <w:r w:rsidR="00F6087D" w:rsidRPr="00972C70">
        <w:rPr>
          <w:rFonts w:asciiTheme="minorHAnsi" w:hAnsiTheme="minorHAnsi" w:cstheme="minorHAnsi"/>
          <w:sz w:val="22"/>
          <w:szCs w:val="22"/>
        </w:rPr>
        <w:t>,</w:t>
      </w:r>
      <w:r w:rsidRPr="00972C70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972C70">
        <w:rPr>
          <w:rFonts w:asciiTheme="minorHAnsi" w:hAnsiTheme="minorHAnsi" w:cstheme="minorHAnsi"/>
          <w:spacing w:val="-1"/>
          <w:sz w:val="22"/>
          <w:szCs w:val="22"/>
        </w:rPr>
        <w:t>montażu</w:t>
      </w:r>
      <w:r w:rsidR="00F6087D" w:rsidRPr="00972C70">
        <w:rPr>
          <w:rFonts w:asciiTheme="minorHAnsi" w:hAnsiTheme="minorHAnsi" w:cstheme="minorHAnsi"/>
          <w:spacing w:val="-1"/>
          <w:sz w:val="22"/>
          <w:szCs w:val="22"/>
        </w:rPr>
        <w:t>, instalacji</w:t>
      </w:r>
      <w:r w:rsidR="003D6637" w:rsidRPr="00972C70">
        <w:rPr>
          <w:rFonts w:asciiTheme="minorHAnsi" w:hAnsiTheme="minorHAnsi" w:cstheme="minorHAnsi"/>
          <w:spacing w:val="-1"/>
          <w:sz w:val="22"/>
          <w:szCs w:val="22"/>
        </w:rPr>
        <w:t>,</w:t>
      </w:r>
      <w:r w:rsidR="00F6087D" w:rsidRPr="00972C70">
        <w:rPr>
          <w:rFonts w:asciiTheme="minorHAnsi" w:hAnsiTheme="minorHAnsi" w:cstheme="minorHAnsi"/>
          <w:spacing w:val="-1"/>
          <w:sz w:val="22"/>
          <w:szCs w:val="22"/>
        </w:rPr>
        <w:t xml:space="preserve"> uruchomieni</w:t>
      </w:r>
      <w:r w:rsidR="003D6637" w:rsidRPr="00972C70">
        <w:rPr>
          <w:rFonts w:asciiTheme="minorHAnsi" w:hAnsiTheme="minorHAnsi" w:cstheme="minorHAnsi"/>
          <w:spacing w:val="-1"/>
          <w:sz w:val="22"/>
          <w:szCs w:val="22"/>
        </w:rPr>
        <w:t>a</w:t>
      </w:r>
      <w:r w:rsidR="00F6087D" w:rsidRPr="00972C70">
        <w:rPr>
          <w:rFonts w:asciiTheme="minorHAnsi" w:hAnsiTheme="minorHAnsi" w:cstheme="minorHAnsi"/>
          <w:spacing w:val="-1"/>
          <w:sz w:val="22"/>
          <w:szCs w:val="22"/>
        </w:rPr>
        <w:t xml:space="preserve"> - </w:t>
      </w:r>
      <w:r w:rsidRPr="00972C7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972C70">
        <w:rPr>
          <w:rFonts w:asciiTheme="minorHAnsi" w:hAnsiTheme="minorHAnsi" w:cstheme="minorHAnsi"/>
          <w:sz w:val="22"/>
          <w:szCs w:val="22"/>
        </w:rPr>
        <w:t>zgodnie</w:t>
      </w:r>
      <w:r w:rsidRPr="00972C70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972C70">
        <w:rPr>
          <w:rFonts w:asciiTheme="minorHAnsi" w:hAnsiTheme="minorHAnsi" w:cstheme="minorHAnsi"/>
          <w:sz w:val="22"/>
          <w:szCs w:val="22"/>
        </w:rPr>
        <w:t>z</w:t>
      </w:r>
      <w:r w:rsidRPr="00972C70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972C70">
        <w:rPr>
          <w:rFonts w:asciiTheme="minorHAnsi" w:hAnsiTheme="minorHAnsi" w:cstheme="minorHAnsi"/>
          <w:sz w:val="22"/>
          <w:szCs w:val="22"/>
        </w:rPr>
        <w:t>ofertą</w:t>
      </w:r>
      <w:r w:rsidRPr="00972C70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972C70">
        <w:rPr>
          <w:rFonts w:asciiTheme="minorHAnsi" w:hAnsiTheme="minorHAnsi" w:cstheme="minorHAnsi"/>
          <w:sz w:val="22"/>
          <w:szCs w:val="22"/>
        </w:rPr>
        <w:t>Wykonawcy</w:t>
      </w:r>
      <w:r w:rsidRPr="00906D3A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z w:val="22"/>
          <w:szCs w:val="22"/>
        </w:rPr>
        <w:t>wynosi</w:t>
      </w:r>
      <w:r w:rsidRPr="00906D3A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del w:id="10" w:author="Kamila Jaworowska, ASTOR" w:date="2025-02-05T12:12:00Z" w16du:dateUtc="2025-02-05T11:12:00Z">
        <w:r w:rsidR="00C0319A" w:rsidDel="00CD582C">
          <w:rPr>
            <w:rFonts w:asciiTheme="minorHAnsi" w:hAnsiTheme="minorHAnsi" w:cstheme="minorHAnsi"/>
            <w:spacing w:val="3"/>
            <w:sz w:val="22"/>
            <w:szCs w:val="22"/>
          </w:rPr>
          <w:delText>….</w:delText>
        </w:r>
        <w:r w:rsidR="005A3C29" w:rsidRPr="00030E00" w:rsidDel="00CD582C">
          <w:rPr>
            <w:rFonts w:asciiTheme="minorHAnsi" w:hAnsiTheme="minorHAnsi" w:cstheme="minorHAnsi"/>
            <w:spacing w:val="3"/>
            <w:sz w:val="22"/>
            <w:szCs w:val="22"/>
          </w:rPr>
          <w:delText xml:space="preserve"> </w:delText>
        </w:r>
      </w:del>
      <w:ins w:id="11" w:author="Kamila Jaworowska, ASTOR" w:date="2025-02-17T11:00:00Z" w16du:dateUtc="2025-02-17T10:00:00Z">
        <w:r w:rsidR="00676B79">
          <w:rPr>
            <w:rFonts w:asciiTheme="minorHAnsi" w:hAnsiTheme="minorHAnsi" w:cstheme="minorHAnsi"/>
            <w:spacing w:val="3"/>
            <w:sz w:val="22"/>
            <w:szCs w:val="22"/>
          </w:rPr>
          <w:t>8</w:t>
        </w:r>
      </w:ins>
      <w:ins w:id="12" w:author="Kamila Jaworowska, ASTOR" w:date="2025-02-05T12:12:00Z" w16du:dateUtc="2025-02-05T11:12:00Z">
        <w:r w:rsidR="00CD582C" w:rsidRPr="00030E00">
          <w:rPr>
            <w:rFonts w:asciiTheme="minorHAnsi" w:hAnsiTheme="minorHAnsi" w:cstheme="minorHAnsi"/>
            <w:spacing w:val="3"/>
            <w:sz w:val="22"/>
            <w:szCs w:val="22"/>
          </w:rPr>
          <w:t xml:space="preserve"> </w:t>
        </w:r>
      </w:ins>
      <w:r w:rsidR="005A3C29" w:rsidRPr="00030E00">
        <w:rPr>
          <w:rFonts w:asciiTheme="minorHAnsi" w:hAnsiTheme="minorHAnsi" w:cstheme="minorHAnsi"/>
          <w:spacing w:val="3"/>
          <w:sz w:val="22"/>
          <w:szCs w:val="22"/>
        </w:rPr>
        <w:t>tygodni</w:t>
      </w:r>
      <w:r w:rsidRPr="00906D3A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pacing w:val="-1"/>
          <w:sz w:val="22"/>
          <w:szCs w:val="22"/>
        </w:rPr>
        <w:t>od</w:t>
      </w:r>
      <w:r w:rsidRPr="00906D3A">
        <w:rPr>
          <w:rFonts w:asciiTheme="minorHAnsi" w:hAnsiTheme="minorHAnsi" w:cstheme="minorHAnsi"/>
          <w:sz w:val="22"/>
          <w:szCs w:val="22"/>
        </w:rPr>
        <w:t xml:space="preserve"> d</w:t>
      </w:r>
      <w:r w:rsidR="005C057B" w:rsidRPr="00906D3A">
        <w:rPr>
          <w:rFonts w:asciiTheme="minorHAnsi" w:hAnsiTheme="minorHAnsi" w:cstheme="minorHAnsi"/>
          <w:sz w:val="22"/>
          <w:szCs w:val="22"/>
        </w:rPr>
        <w:t>nia</w:t>
      </w:r>
      <w:r w:rsidRPr="00906D3A">
        <w:rPr>
          <w:rFonts w:asciiTheme="minorHAnsi" w:hAnsiTheme="minorHAnsi" w:cstheme="minorHAnsi"/>
          <w:sz w:val="22"/>
          <w:szCs w:val="22"/>
        </w:rPr>
        <w:t xml:space="preserve"> </w:t>
      </w:r>
      <w:r w:rsidR="005C057B" w:rsidRPr="00906D3A">
        <w:rPr>
          <w:rFonts w:asciiTheme="minorHAnsi" w:hAnsiTheme="minorHAnsi" w:cstheme="minorHAnsi"/>
          <w:sz w:val="22"/>
          <w:szCs w:val="22"/>
        </w:rPr>
        <w:t>zawarcia</w:t>
      </w:r>
      <w:r w:rsidRPr="00906D3A">
        <w:rPr>
          <w:rFonts w:asciiTheme="minorHAnsi" w:eastAsia="Times New Roman" w:hAnsiTheme="minorHAnsi" w:cstheme="minorHAnsi"/>
          <w:spacing w:val="26"/>
          <w:w w:val="101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z w:val="22"/>
          <w:szCs w:val="22"/>
        </w:rPr>
        <w:t>niniejszej</w:t>
      </w:r>
      <w:r w:rsidRPr="00906D3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z w:val="22"/>
          <w:szCs w:val="22"/>
        </w:rPr>
        <w:t>umowy.</w:t>
      </w:r>
      <w:r w:rsidRPr="00906D3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z w:val="22"/>
          <w:szCs w:val="22"/>
        </w:rPr>
        <w:t>Z</w:t>
      </w:r>
      <w:r w:rsidRPr="00906D3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z w:val="22"/>
          <w:szCs w:val="22"/>
        </w:rPr>
        <w:t>czynności</w:t>
      </w:r>
      <w:r w:rsidRPr="00906D3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="003D6637">
        <w:rPr>
          <w:rFonts w:asciiTheme="minorHAnsi" w:hAnsiTheme="minorHAnsi" w:cstheme="minorHAnsi"/>
          <w:sz w:val="22"/>
          <w:szCs w:val="22"/>
        </w:rPr>
        <w:t>tych</w:t>
      </w:r>
      <w:r w:rsidRPr="00906D3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z w:val="22"/>
          <w:szCs w:val="22"/>
        </w:rPr>
        <w:t>zostanie</w:t>
      </w:r>
      <w:r w:rsidRPr="00906D3A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z w:val="22"/>
          <w:szCs w:val="22"/>
        </w:rPr>
        <w:t>sporządzony</w:t>
      </w:r>
      <w:r w:rsidRPr="00906D3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pacing w:val="-1"/>
          <w:sz w:val="22"/>
          <w:szCs w:val="22"/>
        </w:rPr>
        <w:t>protokół</w:t>
      </w:r>
      <w:r w:rsidRPr="00906D3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pacing w:val="-1"/>
          <w:sz w:val="22"/>
          <w:szCs w:val="22"/>
        </w:rPr>
        <w:t>odbioru</w:t>
      </w:r>
      <w:r w:rsidR="000A4BE1">
        <w:rPr>
          <w:rFonts w:asciiTheme="minorHAnsi" w:hAnsiTheme="minorHAnsi" w:cstheme="minorHAnsi"/>
          <w:spacing w:val="-1"/>
          <w:sz w:val="22"/>
          <w:szCs w:val="22"/>
        </w:rPr>
        <w:t xml:space="preserve"> końcowego</w:t>
      </w:r>
      <w:r w:rsidRPr="00906D3A">
        <w:rPr>
          <w:rFonts w:asciiTheme="minorHAnsi" w:hAnsiTheme="minorHAnsi" w:cstheme="minorHAnsi"/>
          <w:sz w:val="22"/>
          <w:szCs w:val="22"/>
        </w:rPr>
        <w:t>,</w:t>
      </w:r>
      <w:r w:rsidRPr="00906D3A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z w:val="22"/>
          <w:szCs w:val="22"/>
        </w:rPr>
        <w:t>który</w:t>
      </w:r>
      <w:r w:rsidRPr="00906D3A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z w:val="22"/>
          <w:szCs w:val="22"/>
        </w:rPr>
        <w:t>zostanie</w:t>
      </w:r>
      <w:r w:rsidRPr="00906D3A">
        <w:rPr>
          <w:rFonts w:asciiTheme="minorHAnsi" w:eastAsia="Times New Roman" w:hAnsiTheme="minorHAnsi" w:cstheme="minorHAnsi"/>
          <w:spacing w:val="68"/>
          <w:w w:val="101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z w:val="22"/>
          <w:szCs w:val="22"/>
        </w:rPr>
        <w:t>podpisany</w:t>
      </w:r>
      <w:r w:rsidRPr="00906D3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pacing w:val="-1"/>
          <w:sz w:val="22"/>
          <w:szCs w:val="22"/>
        </w:rPr>
        <w:t>przez</w:t>
      </w:r>
      <w:r w:rsidRPr="00906D3A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z w:val="22"/>
          <w:szCs w:val="22"/>
        </w:rPr>
        <w:t>strony</w:t>
      </w:r>
      <w:r w:rsidRPr="00906D3A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z w:val="22"/>
          <w:szCs w:val="22"/>
        </w:rPr>
        <w:t>w</w:t>
      </w:r>
      <w:r w:rsidRPr="00906D3A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z w:val="22"/>
          <w:szCs w:val="22"/>
        </w:rPr>
        <w:t xml:space="preserve">dniu </w:t>
      </w:r>
      <w:r w:rsidRPr="00906D3A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906D3A">
        <w:rPr>
          <w:rFonts w:asciiTheme="minorHAnsi" w:hAnsiTheme="minorHAnsi" w:cstheme="minorHAnsi"/>
          <w:sz w:val="22"/>
          <w:szCs w:val="22"/>
        </w:rPr>
        <w:t>zakończenia</w:t>
      </w:r>
      <w:r w:rsidRPr="00906D3A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="003D6637">
        <w:rPr>
          <w:rFonts w:asciiTheme="minorHAnsi" w:hAnsiTheme="minorHAnsi" w:cstheme="minorHAnsi"/>
          <w:sz w:val="22"/>
          <w:szCs w:val="22"/>
        </w:rPr>
        <w:t>wszystkich czynności,</w:t>
      </w:r>
    </w:p>
    <w:p w14:paraId="4B2ABA45" w14:textId="399D526F" w:rsidR="00CA5561" w:rsidRPr="00A43C27" w:rsidRDefault="00CA5561" w:rsidP="00AD30C7">
      <w:pPr>
        <w:pStyle w:val="Tekstpodstawowy"/>
        <w:numPr>
          <w:ilvl w:val="1"/>
          <w:numId w:val="9"/>
        </w:numPr>
        <w:tabs>
          <w:tab w:val="left" w:pos="694"/>
        </w:tabs>
        <w:spacing w:line="243" w:lineRule="auto"/>
        <w:ind w:left="693" w:right="146" w:hanging="276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Jeżeli</w:t>
      </w:r>
      <w:r w:rsidRPr="00A43C27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toku</w:t>
      </w:r>
      <w:r w:rsidRPr="00A43C27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czynności</w:t>
      </w:r>
      <w:r w:rsidRPr="00A43C27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odbiorowych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zostaną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stwierdzone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braki</w:t>
      </w:r>
      <w:r w:rsidRPr="00A43C27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lub</w:t>
      </w:r>
      <w:r w:rsidRPr="00A43C27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wady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przedmiocie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zamówienia</w:t>
      </w:r>
      <w:r w:rsidRPr="00A43C27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Wykonawca</w:t>
      </w:r>
      <w:r w:rsidRPr="00A43C27">
        <w:rPr>
          <w:rFonts w:asciiTheme="minorHAnsi" w:hAnsiTheme="minorHAnsi" w:cstheme="minorHAnsi"/>
          <w:spacing w:val="56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zobowiązany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jest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usunąć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stwierdzone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nieprawidłowości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="003E09B8">
        <w:rPr>
          <w:rFonts w:asciiTheme="minorHAnsi" w:hAnsiTheme="minorHAnsi" w:cstheme="minorHAnsi"/>
          <w:spacing w:val="10"/>
          <w:sz w:val="22"/>
          <w:szCs w:val="22"/>
        </w:rPr>
        <w:t xml:space="preserve">                         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terminie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do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del w:id="13" w:author="Kamila Jaworowska, ASTOR" w:date="2025-02-17T10:53:00Z" w16du:dateUtc="2025-02-17T09:53:00Z">
        <w:r w:rsidRPr="00A43C27" w:rsidDel="00E86BA9">
          <w:rPr>
            <w:rFonts w:asciiTheme="minorHAnsi" w:hAnsiTheme="minorHAnsi" w:cstheme="minorHAnsi"/>
            <w:sz w:val="22"/>
            <w:szCs w:val="22"/>
          </w:rPr>
          <w:delText>3</w:delText>
        </w:r>
        <w:r w:rsidRPr="00A43C27" w:rsidDel="00E86BA9">
          <w:rPr>
            <w:rFonts w:asciiTheme="minorHAnsi" w:hAnsiTheme="minorHAnsi" w:cstheme="minorHAnsi"/>
            <w:spacing w:val="12"/>
            <w:sz w:val="22"/>
            <w:szCs w:val="22"/>
          </w:rPr>
          <w:delText xml:space="preserve"> </w:delText>
        </w:r>
      </w:del>
      <w:ins w:id="14" w:author="Kamila Jaworowska, ASTOR" w:date="2025-02-17T10:53:00Z" w16du:dateUtc="2025-02-17T09:53:00Z">
        <w:r w:rsidR="00E86BA9">
          <w:rPr>
            <w:rFonts w:asciiTheme="minorHAnsi" w:hAnsiTheme="minorHAnsi" w:cstheme="minorHAnsi"/>
            <w:sz w:val="22"/>
            <w:szCs w:val="22"/>
          </w:rPr>
          <w:t>14</w:t>
        </w:r>
        <w:r w:rsidR="00E86BA9" w:rsidRPr="00A43C27">
          <w:rPr>
            <w:rFonts w:asciiTheme="minorHAnsi" w:hAnsiTheme="minorHAnsi" w:cstheme="minorHAnsi"/>
            <w:spacing w:val="12"/>
            <w:sz w:val="22"/>
            <w:szCs w:val="22"/>
          </w:rPr>
          <w:t xml:space="preserve"> </w:t>
        </w:r>
      </w:ins>
      <w:r w:rsidRPr="00A43C27">
        <w:rPr>
          <w:rFonts w:asciiTheme="minorHAnsi" w:hAnsiTheme="minorHAnsi" w:cstheme="minorHAnsi"/>
          <w:spacing w:val="-1"/>
          <w:sz w:val="22"/>
          <w:szCs w:val="22"/>
        </w:rPr>
        <w:t>dni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roboczych.</w:t>
      </w:r>
    </w:p>
    <w:p w14:paraId="4138D82F" w14:textId="1E02EB4D" w:rsidR="00CA5561" w:rsidRPr="00277227" w:rsidRDefault="00CA5561" w:rsidP="00AD30C7">
      <w:pPr>
        <w:pStyle w:val="Tekstpodstawowy"/>
        <w:numPr>
          <w:ilvl w:val="1"/>
          <w:numId w:val="9"/>
        </w:numPr>
        <w:tabs>
          <w:tab w:val="left" w:pos="694"/>
        </w:tabs>
        <w:spacing w:before="2" w:line="248" w:lineRule="auto"/>
        <w:ind w:left="693" w:right="149" w:hanging="276"/>
        <w:jc w:val="both"/>
        <w:rPr>
          <w:rFonts w:asciiTheme="minorHAnsi" w:hAnsiTheme="minorHAnsi" w:cstheme="minorHAnsi"/>
          <w:sz w:val="22"/>
          <w:szCs w:val="22"/>
        </w:rPr>
      </w:pPr>
      <w:r w:rsidRPr="00277227">
        <w:rPr>
          <w:rFonts w:asciiTheme="minorHAnsi" w:hAnsiTheme="minorHAnsi" w:cstheme="minorHAnsi"/>
          <w:sz w:val="22"/>
          <w:szCs w:val="22"/>
        </w:rPr>
        <w:t>Integralną</w:t>
      </w:r>
      <w:r w:rsidRPr="002772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277227">
        <w:rPr>
          <w:rFonts w:asciiTheme="minorHAnsi" w:hAnsiTheme="minorHAnsi" w:cstheme="minorHAnsi"/>
          <w:sz w:val="22"/>
          <w:szCs w:val="22"/>
        </w:rPr>
        <w:t>część</w:t>
      </w:r>
      <w:r w:rsidRPr="002772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277227">
        <w:rPr>
          <w:rFonts w:asciiTheme="minorHAnsi" w:hAnsiTheme="minorHAnsi" w:cstheme="minorHAnsi"/>
          <w:spacing w:val="-1"/>
          <w:sz w:val="22"/>
          <w:szCs w:val="22"/>
        </w:rPr>
        <w:t>protokołu</w:t>
      </w:r>
      <w:r w:rsidRPr="002772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277227">
        <w:rPr>
          <w:rFonts w:asciiTheme="minorHAnsi" w:hAnsiTheme="minorHAnsi" w:cstheme="minorHAnsi"/>
          <w:sz w:val="22"/>
          <w:szCs w:val="22"/>
        </w:rPr>
        <w:t>końcowego</w:t>
      </w:r>
      <w:r w:rsidRPr="002772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277227">
        <w:rPr>
          <w:rFonts w:asciiTheme="minorHAnsi" w:hAnsiTheme="minorHAnsi" w:cstheme="minorHAnsi"/>
          <w:sz w:val="22"/>
          <w:szCs w:val="22"/>
        </w:rPr>
        <w:t>stanowić</w:t>
      </w:r>
      <w:r w:rsidRPr="002772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277227">
        <w:rPr>
          <w:rFonts w:asciiTheme="minorHAnsi" w:hAnsiTheme="minorHAnsi" w:cstheme="minorHAnsi"/>
          <w:sz w:val="22"/>
          <w:szCs w:val="22"/>
        </w:rPr>
        <w:t>będą</w:t>
      </w:r>
      <w:r w:rsidRPr="002772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277227">
        <w:rPr>
          <w:rFonts w:asciiTheme="minorHAnsi" w:hAnsiTheme="minorHAnsi" w:cstheme="minorHAnsi"/>
          <w:sz w:val="22"/>
          <w:szCs w:val="22"/>
        </w:rPr>
        <w:t>dokumenty</w:t>
      </w:r>
      <w:r w:rsidRPr="002772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277227">
        <w:rPr>
          <w:rFonts w:asciiTheme="minorHAnsi" w:hAnsiTheme="minorHAnsi" w:cstheme="minorHAnsi"/>
          <w:sz w:val="22"/>
          <w:szCs w:val="22"/>
        </w:rPr>
        <w:t>potwierdzające</w:t>
      </w:r>
      <w:r w:rsidRPr="002772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277227">
        <w:rPr>
          <w:rFonts w:asciiTheme="minorHAnsi" w:hAnsiTheme="minorHAnsi" w:cstheme="minorHAnsi"/>
          <w:sz w:val="22"/>
          <w:szCs w:val="22"/>
        </w:rPr>
        <w:t>wymogi,</w:t>
      </w:r>
      <w:r w:rsidRPr="002772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277227">
        <w:rPr>
          <w:rFonts w:asciiTheme="minorHAnsi" w:hAnsiTheme="minorHAnsi" w:cstheme="minorHAnsi"/>
          <w:sz w:val="22"/>
          <w:szCs w:val="22"/>
        </w:rPr>
        <w:lastRenderedPageBreak/>
        <w:t>o</w:t>
      </w:r>
      <w:r w:rsidRPr="002772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277227">
        <w:rPr>
          <w:rFonts w:asciiTheme="minorHAnsi" w:hAnsiTheme="minorHAnsi" w:cstheme="minorHAnsi"/>
          <w:spacing w:val="-1"/>
          <w:sz w:val="22"/>
          <w:szCs w:val="22"/>
        </w:rPr>
        <w:t>których</w:t>
      </w:r>
      <w:r w:rsidRPr="002772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277227">
        <w:rPr>
          <w:rFonts w:asciiTheme="minorHAnsi" w:hAnsiTheme="minorHAnsi" w:cstheme="minorHAnsi"/>
          <w:sz w:val="22"/>
          <w:szCs w:val="22"/>
        </w:rPr>
        <w:t>mowa</w:t>
      </w:r>
      <w:r w:rsidRPr="002772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277227">
        <w:rPr>
          <w:rFonts w:asciiTheme="minorHAnsi" w:hAnsiTheme="minorHAnsi" w:cstheme="minorHAnsi"/>
          <w:sz w:val="22"/>
          <w:szCs w:val="22"/>
        </w:rPr>
        <w:t>§</w:t>
      </w:r>
      <w:r w:rsidRPr="002772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277227">
        <w:rPr>
          <w:rFonts w:asciiTheme="minorHAnsi" w:hAnsiTheme="minorHAnsi" w:cstheme="minorHAnsi"/>
          <w:sz w:val="22"/>
          <w:szCs w:val="22"/>
        </w:rPr>
        <w:t>1</w:t>
      </w:r>
      <w:r w:rsidRPr="002772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277227">
        <w:rPr>
          <w:rFonts w:asciiTheme="minorHAnsi" w:hAnsiTheme="minorHAnsi" w:cstheme="minorHAnsi"/>
          <w:sz w:val="22"/>
          <w:szCs w:val="22"/>
        </w:rPr>
        <w:t>ust.</w:t>
      </w:r>
      <w:r w:rsidRPr="00277227">
        <w:rPr>
          <w:rFonts w:asciiTheme="minorHAnsi" w:eastAsia="Times New Roman" w:hAnsiTheme="minorHAnsi" w:cstheme="minorHAnsi"/>
          <w:spacing w:val="56"/>
          <w:w w:val="102"/>
          <w:sz w:val="22"/>
          <w:szCs w:val="22"/>
        </w:rPr>
        <w:t xml:space="preserve"> </w:t>
      </w:r>
      <w:r w:rsidR="00277227" w:rsidRPr="00277227">
        <w:rPr>
          <w:rFonts w:asciiTheme="minorHAnsi" w:hAnsiTheme="minorHAnsi" w:cstheme="minorHAnsi"/>
          <w:sz w:val="22"/>
          <w:szCs w:val="22"/>
        </w:rPr>
        <w:t>2</w:t>
      </w:r>
      <w:r w:rsidRPr="00277227">
        <w:rPr>
          <w:rFonts w:asciiTheme="minorHAnsi" w:hAnsiTheme="minorHAnsi" w:cstheme="minorHAnsi"/>
          <w:sz w:val="22"/>
          <w:szCs w:val="22"/>
        </w:rPr>
        <w:t>.</w:t>
      </w:r>
    </w:p>
    <w:p w14:paraId="3C8055FB" w14:textId="77777777" w:rsidR="00CA5561" w:rsidRPr="00A43C27" w:rsidRDefault="00CA5561" w:rsidP="00AD30C7">
      <w:pPr>
        <w:pStyle w:val="Tekstpodstawowy"/>
        <w:numPr>
          <w:ilvl w:val="1"/>
          <w:numId w:val="9"/>
        </w:numPr>
        <w:tabs>
          <w:tab w:val="left" w:pos="694"/>
        </w:tabs>
        <w:ind w:left="693" w:right="152" w:hanging="276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Zamawiający</w:t>
      </w:r>
      <w:r w:rsidRPr="00A43C27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zastrzega</w:t>
      </w:r>
      <w:r w:rsidRPr="00A43C27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sobie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prawo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do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dopuszczenia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do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udziału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czynnościach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odbiorczych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osób</w:t>
      </w:r>
      <w:r w:rsidRPr="00A43C27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trzecich,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tym</w:t>
      </w:r>
      <w:r w:rsidRPr="00A43C27">
        <w:rPr>
          <w:rFonts w:asciiTheme="minorHAnsi" w:hAnsiTheme="minorHAnsi" w:cstheme="minorHAnsi"/>
          <w:spacing w:val="72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ekspertów,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specjalistów,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biegłych.</w:t>
      </w:r>
    </w:p>
    <w:p w14:paraId="226F43B8" w14:textId="77777777" w:rsidR="00CA5561" w:rsidRPr="00A43C27" w:rsidRDefault="00CA5561" w:rsidP="00AD30C7">
      <w:pPr>
        <w:pStyle w:val="Tekstpodstawowy"/>
        <w:numPr>
          <w:ilvl w:val="0"/>
          <w:numId w:val="9"/>
        </w:numPr>
        <w:tabs>
          <w:tab w:val="left" w:pos="418"/>
        </w:tabs>
        <w:ind w:left="417" w:hanging="276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Koszty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transportu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oraz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ubezpieczenia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przedmiotu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umowy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środków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transportu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na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czas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dostawy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pokrywa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Wykonawca.</w:t>
      </w:r>
    </w:p>
    <w:p w14:paraId="2185B2E7" w14:textId="64D1A5EA" w:rsidR="00CA5561" w:rsidRPr="00A43C27" w:rsidRDefault="00CA5561" w:rsidP="00AD30C7">
      <w:pPr>
        <w:pStyle w:val="Tekstpodstawowy"/>
        <w:numPr>
          <w:ilvl w:val="0"/>
          <w:numId w:val="9"/>
        </w:numPr>
        <w:tabs>
          <w:tab w:val="left" w:pos="418"/>
        </w:tabs>
        <w:spacing w:before="8"/>
        <w:ind w:left="417" w:hanging="276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Protok</w:t>
      </w:r>
      <w:r w:rsidR="000A4BE1">
        <w:rPr>
          <w:rFonts w:asciiTheme="minorHAnsi" w:hAnsiTheme="minorHAnsi" w:cstheme="minorHAnsi"/>
          <w:sz w:val="22"/>
          <w:szCs w:val="22"/>
        </w:rPr>
        <w:t>ó</w:t>
      </w:r>
      <w:r w:rsidRPr="00A43C27">
        <w:rPr>
          <w:rFonts w:asciiTheme="minorHAnsi" w:hAnsiTheme="minorHAnsi" w:cstheme="minorHAnsi"/>
          <w:sz w:val="22"/>
          <w:szCs w:val="22"/>
        </w:rPr>
        <w:t>ł,</w:t>
      </w:r>
      <w:r w:rsidRPr="00A43C27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który</w:t>
      </w:r>
      <w:r w:rsidR="000A4BE1">
        <w:rPr>
          <w:rFonts w:asciiTheme="minorHAnsi" w:hAnsiTheme="minorHAnsi" w:cstheme="minorHAnsi"/>
          <w:spacing w:val="-1"/>
          <w:sz w:val="22"/>
          <w:szCs w:val="22"/>
        </w:rPr>
        <w:t>m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mowa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t</w:t>
      </w:r>
      <w:r w:rsidRPr="00A43C27">
        <w:rPr>
          <w:rFonts w:asciiTheme="minorHAnsi" w:hAnsiTheme="minorHAnsi" w:cstheme="minorHAnsi"/>
          <w:sz w:val="22"/>
          <w:szCs w:val="22"/>
        </w:rPr>
        <w:t>.</w:t>
      </w:r>
      <w:r w:rsidRPr="00A43C27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1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mo</w:t>
      </w:r>
      <w:r w:rsidR="000A4BE1">
        <w:rPr>
          <w:rFonts w:asciiTheme="minorHAnsi" w:hAnsiTheme="minorHAnsi" w:cstheme="minorHAnsi"/>
          <w:sz w:val="22"/>
          <w:szCs w:val="22"/>
        </w:rPr>
        <w:t>że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być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podpisan</w:t>
      </w:r>
      <w:r w:rsidR="000A4BE1">
        <w:rPr>
          <w:rFonts w:asciiTheme="minorHAnsi" w:hAnsiTheme="minorHAnsi" w:cstheme="minorHAnsi"/>
          <w:sz w:val="22"/>
          <w:szCs w:val="22"/>
        </w:rPr>
        <w:t>y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jedynie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przez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osoby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upoważnione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przez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Strony.</w:t>
      </w:r>
    </w:p>
    <w:p w14:paraId="212CFF38" w14:textId="77777777" w:rsidR="00CA5561" w:rsidRPr="00A43C27" w:rsidRDefault="00CA5561" w:rsidP="00AD30C7">
      <w:pPr>
        <w:pStyle w:val="Tekstpodstawowy"/>
        <w:numPr>
          <w:ilvl w:val="0"/>
          <w:numId w:val="9"/>
        </w:numPr>
        <w:tabs>
          <w:tab w:val="left" w:pos="418"/>
        </w:tabs>
        <w:spacing w:before="3"/>
        <w:ind w:left="417" w:hanging="276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Za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datę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realizacji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umowy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uważa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si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ę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dzień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podpisania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protokołu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przeprowadzenia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szkolenia.</w:t>
      </w:r>
    </w:p>
    <w:p w14:paraId="5647BCC4" w14:textId="77777777" w:rsidR="00CA5561" w:rsidRPr="00A43C27" w:rsidRDefault="00CA5561" w:rsidP="00CA5561">
      <w:pPr>
        <w:spacing w:before="11"/>
        <w:rPr>
          <w:rFonts w:eastAsia="Calibri" w:cstheme="minorHAnsi"/>
        </w:rPr>
      </w:pPr>
    </w:p>
    <w:p w14:paraId="1921989A" w14:textId="77777777" w:rsidR="00CA5561" w:rsidRPr="00A43C27" w:rsidRDefault="00CA5561" w:rsidP="00CA5561">
      <w:pPr>
        <w:pStyle w:val="Nagwek1"/>
        <w:ind w:right="645"/>
        <w:jc w:val="center"/>
        <w:rPr>
          <w:rFonts w:asciiTheme="minorHAnsi" w:eastAsia="Calibri" w:hAnsiTheme="minorHAnsi" w:cstheme="minorHAnsi"/>
          <w:b w:val="0"/>
          <w:bCs w:val="0"/>
          <w:sz w:val="22"/>
          <w:szCs w:val="22"/>
        </w:rPr>
      </w:pPr>
      <w:r w:rsidRPr="00A43C27">
        <w:rPr>
          <w:rFonts w:asciiTheme="minorHAnsi" w:eastAsia="Calibri" w:hAnsiTheme="minorHAnsi" w:cstheme="minorHAnsi"/>
          <w:sz w:val="22"/>
          <w:szCs w:val="22"/>
        </w:rPr>
        <w:t>§</w:t>
      </w:r>
      <w:r w:rsidRPr="00A43C27">
        <w:rPr>
          <w:rFonts w:asciiTheme="minorHAnsi" w:eastAsia="Calibr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eastAsia="Calibri" w:hAnsiTheme="minorHAnsi" w:cstheme="minorHAnsi"/>
          <w:sz w:val="22"/>
          <w:szCs w:val="22"/>
        </w:rPr>
        <w:t>3.</w:t>
      </w:r>
    </w:p>
    <w:p w14:paraId="1214ECFD" w14:textId="77777777" w:rsidR="00CA5561" w:rsidRPr="00A43C27" w:rsidRDefault="00CA5561" w:rsidP="00AD30C7">
      <w:pPr>
        <w:pStyle w:val="Tekstpodstawowy"/>
        <w:numPr>
          <w:ilvl w:val="0"/>
          <w:numId w:val="8"/>
        </w:numPr>
        <w:tabs>
          <w:tab w:val="left" w:pos="418"/>
        </w:tabs>
        <w:spacing w:line="248" w:lineRule="auto"/>
        <w:ind w:right="149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pacing w:val="-1"/>
          <w:sz w:val="22"/>
          <w:szCs w:val="22"/>
        </w:rPr>
        <w:t>Dostarczone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wyposażenie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będzie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fabrycznie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nowe,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nieużywane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wcześniej,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oryginalnych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opakowaniach,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kompletne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pacing w:val="100"/>
          <w:w w:val="10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zdatne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do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użytku.</w:t>
      </w:r>
    </w:p>
    <w:p w14:paraId="47D46AC5" w14:textId="77777777" w:rsidR="00CA5561" w:rsidRDefault="00CA5561" w:rsidP="00AD30C7">
      <w:pPr>
        <w:pStyle w:val="Tekstpodstawowy"/>
        <w:numPr>
          <w:ilvl w:val="0"/>
          <w:numId w:val="8"/>
        </w:numPr>
        <w:tabs>
          <w:tab w:val="left" w:pos="418"/>
        </w:tabs>
        <w:spacing w:line="243" w:lineRule="auto"/>
        <w:ind w:right="148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Wraz z wyposażeniem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Wykonawca</w:t>
      </w:r>
      <w:r w:rsidRPr="00A43C27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wyda</w:t>
      </w:r>
      <w:r w:rsidRPr="00A43C2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Zamawiającemu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 xml:space="preserve">dokumenty,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dotyczące</w:t>
      </w:r>
      <w:r w:rsidRPr="00A43C27">
        <w:rPr>
          <w:rFonts w:asciiTheme="minorHAnsi" w:hAnsiTheme="minorHAnsi" w:cstheme="minorHAnsi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 xml:space="preserve">danego </w:t>
      </w:r>
      <w:r w:rsidRPr="00A43C27">
        <w:rPr>
          <w:rFonts w:asciiTheme="minorHAnsi" w:hAnsiTheme="minorHAnsi" w:cstheme="minorHAnsi"/>
          <w:sz w:val="22"/>
          <w:szCs w:val="22"/>
        </w:rPr>
        <w:t>elementu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 xml:space="preserve">wyposażenia,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przede</w:t>
      </w:r>
      <w:r w:rsidRPr="00A43C27">
        <w:rPr>
          <w:rFonts w:asciiTheme="minorHAnsi" w:hAnsiTheme="minorHAnsi" w:cstheme="minorHAnsi"/>
          <w:spacing w:val="74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wszystkim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dokumentacje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techniczne,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karty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gwarancyjne,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instrukcje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obsługi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konserwacji.</w:t>
      </w:r>
    </w:p>
    <w:p w14:paraId="1C25D4E8" w14:textId="590D004F" w:rsidR="00F25002" w:rsidRPr="00A43C27" w:rsidRDefault="00F25002" w:rsidP="00AD30C7">
      <w:pPr>
        <w:pStyle w:val="Tekstpodstawowy"/>
        <w:numPr>
          <w:ilvl w:val="0"/>
          <w:numId w:val="8"/>
        </w:numPr>
        <w:tabs>
          <w:tab w:val="left" w:pos="418"/>
        </w:tabs>
        <w:spacing w:line="243" w:lineRule="auto"/>
        <w:ind w:right="14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Przedmiot umowy jest współfinansowany ze środków europejskich w ramach Działania </w:t>
      </w:r>
      <w:r w:rsidRPr="00F25002">
        <w:rPr>
          <w:rFonts w:asciiTheme="minorHAnsi" w:hAnsiTheme="minorHAnsi" w:cstheme="minorHAnsi"/>
          <w:sz w:val="22"/>
          <w:szCs w:val="22"/>
        </w:rPr>
        <w:t>5.1 Poprawa równego dostępu do wysokiej jakości kształcenia, szkolenia i uczenia się przez całe życie poprzez wsparcie infrastruktury edukacyjnej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F25002">
        <w:rPr>
          <w:rFonts w:asciiTheme="minorHAnsi" w:hAnsiTheme="minorHAnsi" w:cstheme="minorHAnsi"/>
          <w:sz w:val="22"/>
          <w:szCs w:val="22"/>
        </w:rPr>
        <w:t>Fundusze Europejskie dla Wielkopolski 2021-2027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B10DEA2" w14:textId="77777777" w:rsidR="00CA5561" w:rsidRPr="00A43C27" w:rsidRDefault="00CA5561" w:rsidP="00CA5561">
      <w:pPr>
        <w:spacing w:before="10"/>
        <w:rPr>
          <w:rFonts w:eastAsia="Calibri" w:cstheme="minorHAnsi"/>
        </w:rPr>
      </w:pPr>
    </w:p>
    <w:p w14:paraId="1139C93E" w14:textId="77777777" w:rsidR="00CA5561" w:rsidRPr="00A43C27" w:rsidRDefault="00CA5561" w:rsidP="00CA5561">
      <w:pPr>
        <w:pStyle w:val="Nagwek1"/>
        <w:ind w:right="644"/>
        <w:jc w:val="center"/>
        <w:rPr>
          <w:rFonts w:asciiTheme="minorHAnsi" w:eastAsia="Calibri" w:hAnsiTheme="minorHAnsi" w:cstheme="minorHAnsi"/>
          <w:b w:val="0"/>
          <w:bCs w:val="0"/>
          <w:sz w:val="22"/>
          <w:szCs w:val="22"/>
        </w:rPr>
      </w:pPr>
      <w:r w:rsidRPr="00A43C27">
        <w:rPr>
          <w:rFonts w:asciiTheme="minorHAnsi" w:eastAsia="Calibri" w:hAnsiTheme="minorHAnsi" w:cstheme="minorHAnsi"/>
          <w:sz w:val="22"/>
          <w:szCs w:val="22"/>
        </w:rPr>
        <w:t>§</w:t>
      </w:r>
      <w:r w:rsidRPr="00A43C27">
        <w:rPr>
          <w:rFonts w:asciiTheme="minorHAnsi" w:eastAsia="Calibr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eastAsia="Calibri" w:hAnsiTheme="minorHAnsi" w:cstheme="minorHAnsi"/>
          <w:sz w:val="22"/>
          <w:szCs w:val="22"/>
        </w:rPr>
        <w:t>4.</w:t>
      </w:r>
    </w:p>
    <w:p w14:paraId="30F6E96D" w14:textId="3FBD62F2" w:rsidR="00320125" w:rsidRDefault="00CA5561" w:rsidP="00545127">
      <w:pPr>
        <w:pStyle w:val="Tekstpodstawowy"/>
        <w:numPr>
          <w:ilvl w:val="0"/>
          <w:numId w:val="7"/>
        </w:numPr>
        <w:tabs>
          <w:tab w:val="left" w:pos="418"/>
        </w:tabs>
        <w:spacing w:before="5" w:line="243" w:lineRule="auto"/>
        <w:ind w:right="153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Zamawiający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zobowiązuje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si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ę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zapłacić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przedmiot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zamówienia</w:t>
      </w:r>
      <w:r w:rsidRPr="00A43C27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cenę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określoną</w:t>
      </w:r>
      <w:r w:rsidRPr="00A43C27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ofercie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="003E09B8">
        <w:rPr>
          <w:rFonts w:asciiTheme="minorHAnsi" w:hAnsiTheme="minorHAnsi" w:cstheme="minorHAnsi"/>
          <w:spacing w:val="17"/>
          <w:sz w:val="22"/>
          <w:szCs w:val="22"/>
        </w:rPr>
        <w:t xml:space="preserve">               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łącznej</w:t>
      </w:r>
      <w:r w:rsidRPr="00A43C27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kwocie</w:t>
      </w:r>
      <w:r w:rsidR="00320125">
        <w:rPr>
          <w:rFonts w:asciiTheme="minorHAnsi" w:hAnsiTheme="minorHAnsi" w:cstheme="minorHAnsi"/>
          <w:sz w:val="22"/>
          <w:szCs w:val="22"/>
        </w:rPr>
        <w:t>:</w:t>
      </w:r>
    </w:p>
    <w:p w14:paraId="5773E7D7" w14:textId="3419D9F5" w:rsidR="001D535C" w:rsidDel="00CD582C" w:rsidRDefault="001D535C" w:rsidP="00320125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del w:id="15" w:author="Kamila Jaworowska, ASTOR" w:date="2025-02-05T12:13:00Z" w16du:dateUtc="2025-02-05T11:13:00Z"/>
          <w:rFonts w:asciiTheme="minorHAnsi" w:hAnsiTheme="minorHAnsi" w:cstheme="minorHAnsi"/>
          <w:sz w:val="22"/>
          <w:szCs w:val="22"/>
        </w:rPr>
      </w:pPr>
      <w:del w:id="16" w:author="Kamila Jaworowska, ASTOR" w:date="2025-02-05T12:13:00Z" w16du:dateUtc="2025-02-05T11:13:00Z">
        <w:r w:rsidDel="00CD582C">
          <w:rPr>
            <w:rFonts w:asciiTheme="minorHAnsi" w:hAnsiTheme="minorHAnsi" w:cstheme="minorHAnsi"/>
            <w:sz w:val="22"/>
            <w:szCs w:val="22"/>
          </w:rPr>
          <w:delText>Część 1</w:delText>
        </w:r>
      </w:del>
    </w:p>
    <w:p w14:paraId="2358BF27" w14:textId="029417F9" w:rsidR="00320125" w:rsidDel="00CD582C" w:rsidRDefault="00320125" w:rsidP="00320125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del w:id="17" w:author="Kamila Jaworowska, ASTOR" w:date="2025-02-05T12:13:00Z" w16du:dateUtc="2025-02-05T11:13:00Z"/>
          <w:rFonts w:asciiTheme="minorHAnsi" w:hAnsiTheme="minorHAnsi" w:cstheme="minorHAnsi"/>
          <w:spacing w:val="8"/>
          <w:sz w:val="22"/>
          <w:szCs w:val="22"/>
        </w:rPr>
      </w:pPr>
      <w:del w:id="18" w:author="Kamila Jaworowska, ASTOR" w:date="2025-02-05T12:13:00Z" w16du:dateUtc="2025-02-05T11:13:00Z">
        <w:r w:rsidDel="00CD582C">
          <w:rPr>
            <w:rFonts w:asciiTheme="minorHAnsi" w:hAnsiTheme="minorHAnsi" w:cstheme="minorHAnsi"/>
            <w:sz w:val="22"/>
            <w:szCs w:val="22"/>
          </w:rPr>
          <w:delText>netto</w:delText>
        </w:r>
        <w:r w:rsidR="00CA5561" w:rsidRPr="00A43C27" w:rsidDel="00CD582C">
          <w:rPr>
            <w:rFonts w:asciiTheme="minorHAnsi" w:hAnsiTheme="minorHAnsi" w:cstheme="minorHAnsi"/>
            <w:spacing w:val="15"/>
            <w:sz w:val="22"/>
            <w:szCs w:val="22"/>
          </w:rPr>
          <w:delText xml:space="preserve"> </w:delText>
        </w:r>
        <w:r w:rsidR="00CA5561" w:rsidRPr="00A43C27" w:rsidDel="00CD582C">
          <w:rPr>
            <w:rFonts w:asciiTheme="minorHAnsi" w:hAnsiTheme="minorHAnsi" w:cstheme="minorHAnsi"/>
            <w:spacing w:val="-1"/>
            <w:sz w:val="22"/>
            <w:szCs w:val="22"/>
          </w:rPr>
          <w:delText>..................</w:delText>
        </w:r>
        <w:r w:rsidR="00CA5561" w:rsidRPr="00A43C27" w:rsidDel="00CD582C">
          <w:rPr>
            <w:rFonts w:asciiTheme="minorHAnsi" w:hAnsiTheme="minorHAnsi" w:cstheme="minorHAnsi"/>
            <w:spacing w:val="68"/>
            <w:w w:val="102"/>
            <w:sz w:val="22"/>
            <w:szCs w:val="22"/>
          </w:rPr>
          <w:delText xml:space="preserve"> </w:delText>
        </w:r>
        <w:r w:rsidR="00CA5561" w:rsidRPr="00A43C27" w:rsidDel="00CD582C">
          <w:rPr>
            <w:rFonts w:asciiTheme="minorHAnsi" w:hAnsiTheme="minorHAnsi" w:cstheme="minorHAnsi"/>
            <w:sz w:val="22"/>
            <w:szCs w:val="22"/>
          </w:rPr>
          <w:delText>zł</w:delText>
        </w:r>
        <w:r w:rsidR="00CA5561" w:rsidRPr="00A43C27" w:rsidDel="00CD582C">
          <w:rPr>
            <w:rFonts w:asciiTheme="minorHAnsi" w:hAnsiTheme="minorHAnsi" w:cstheme="minorHAnsi"/>
            <w:spacing w:val="8"/>
            <w:sz w:val="22"/>
            <w:szCs w:val="22"/>
          </w:rPr>
          <w:delText xml:space="preserve"> </w:delText>
        </w:r>
      </w:del>
    </w:p>
    <w:p w14:paraId="21145E98" w14:textId="6F592E1D" w:rsidR="00320125" w:rsidDel="00CD582C" w:rsidRDefault="00320125" w:rsidP="00320125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del w:id="19" w:author="Kamila Jaworowska, ASTOR" w:date="2025-02-05T12:13:00Z" w16du:dateUtc="2025-02-05T11:13:00Z"/>
          <w:rFonts w:asciiTheme="minorHAnsi" w:hAnsiTheme="minorHAnsi" w:cstheme="minorHAnsi"/>
          <w:spacing w:val="8"/>
          <w:sz w:val="22"/>
          <w:szCs w:val="22"/>
        </w:rPr>
      </w:pPr>
      <w:del w:id="20" w:author="Kamila Jaworowska, ASTOR" w:date="2025-02-05T12:13:00Z" w16du:dateUtc="2025-02-05T11:13:00Z">
        <w:r w:rsidDel="00CD582C">
          <w:rPr>
            <w:rFonts w:asciiTheme="minorHAnsi" w:hAnsiTheme="minorHAnsi" w:cstheme="minorHAnsi"/>
            <w:spacing w:val="8"/>
            <w:sz w:val="22"/>
            <w:szCs w:val="22"/>
          </w:rPr>
          <w:delText>VAT………………</w:delText>
        </w:r>
      </w:del>
    </w:p>
    <w:p w14:paraId="6E4E896B" w14:textId="2FEFBD7A" w:rsidR="00320125" w:rsidDel="00CD582C" w:rsidRDefault="00320125" w:rsidP="00320125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del w:id="21" w:author="Kamila Jaworowska, ASTOR" w:date="2025-02-05T12:13:00Z" w16du:dateUtc="2025-02-05T11:13:00Z"/>
          <w:rFonts w:asciiTheme="minorHAnsi" w:hAnsiTheme="minorHAnsi" w:cstheme="minorHAnsi"/>
          <w:sz w:val="22"/>
          <w:szCs w:val="22"/>
        </w:rPr>
      </w:pPr>
      <w:del w:id="22" w:author="Kamila Jaworowska, ASTOR" w:date="2025-02-05T12:13:00Z" w16du:dateUtc="2025-02-05T11:13:00Z">
        <w:r w:rsidRPr="00A43C27" w:rsidDel="00CD582C">
          <w:rPr>
            <w:rFonts w:asciiTheme="minorHAnsi" w:hAnsiTheme="minorHAnsi" w:cstheme="minorHAnsi"/>
            <w:sz w:val="22"/>
            <w:szCs w:val="22"/>
          </w:rPr>
          <w:delText>B</w:delText>
        </w:r>
        <w:r w:rsidR="00CA5561" w:rsidRPr="00A43C27" w:rsidDel="00CD582C">
          <w:rPr>
            <w:rFonts w:asciiTheme="minorHAnsi" w:hAnsiTheme="minorHAnsi" w:cstheme="minorHAnsi"/>
            <w:sz w:val="22"/>
            <w:szCs w:val="22"/>
          </w:rPr>
          <w:delText>rutto</w:delText>
        </w:r>
        <w:r w:rsidDel="00CD582C">
          <w:rPr>
            <w:rFonts w:asciiTheme="minorHAnsi" w:hAnsiTheme="minorHAnsi" w:cstheme="minorHAnsi"/>
            <w:sz w:val="22"/>
            <w:szCs w:val="22"/>
          </w:rPr>
          <w:delText>………………….zł.</w:delText>
        </w:r>
      </w:del>
    </w:p>
    <w:p w14:paraId="70EA0193" w14:textId="6B8AAA62" w:rsidR="00CA5561" w:rsidDel="00CD582C" w:rsidRDefault="00CA5561" w:rsidP="00320125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del w:id="23" w:author="Kamila Jaworowska, ASTOR" w:date="2025-02-05T12:13:00Z" w16du:dateUtc="2025-02-05T11:13:00Z"/>
          <w:rFonts w:asciiTheme="minorHAnsi" w:hAnsiTheme="minorHAnsi" w:cstheme="minorHAnsi"/>
          <w:sz w:val="22"/>
          <w:szCs w:val="22"/>
        </w:rPr>
      </w:pPr>
      <w:del w:id="24" w:author="Kamila Jaworowska, ASTOR" w:date="2025-02-05T12:13:00Z" w16du:dateUtc="2025-02-05T11:13:00Z">
        <w:r w:rsidRPr="00A43C27" w:rsidDel="00CD582C">
          <w:rPr>
            <w:rFonts w:asciiTheme="minorHAnsi" w:hAnsiTheme="minorHAnsi" w:cstheme="minorHAnsi"/>
            <w:sz w:val="22"/>
            <w:szCs w:val="22"/>
          </w:rPr>
          <w:delText>(słownie:</w:delText>
        </w:r>
        <w:r w:rsidRPr="00A43C27" w:rsidDel="00CD582C">
          <w:rPr>
            <w:rFonts w:asciiTheme="minorHAnsi" w:hAnsiTheme="minorHAnsi" w:cstheme="minorHAnsi"/>
            <w:spacing w:val="10"/>
            <w:sz w:val="22"/>
            <w:szCs w:val="22"/>
          </w:rPr>
          <w:delText xml:space="preserve"> </w:delText>
        </w:r>
        <w:r w:rsidRPr="00A43C27" w:rsidDel="00CD582C">
          <w:rPr>
            <w:rFonts w:asciiTheme="minorHAnsi" w:hAnsiTheme="minorHAnsi" w:cstheme="minorHAnsi"/>
            <w:sz w:val="22"/>
            <w:szCs w:val="22"/>
          </w:rPr>
          <w:delText>..............................)</w:delText>
        </w:r>
      </w:del>
    </w:p>
    <w:p w14:paraId="109664A1" w14:textId="361CD795" w:rsidR="001D535C" w:rsidDel="00CD582C" w:rsidRDefault="001D535C" w:rsidP="001D535C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del w:id="25" w:author="Kamila Jaworowska, ASTOR" w:date="2025-02-05T12:13:00Z" w16du:dateUtc="2025-02-05T11:13:00Z"/>
          <w:rFonts w:asciiTheme="minorHAnsi" w:hAnsiTheme="minorHAnsi" w:cstheme="minorHAnsi"/>
          <w:sz w:val="22"/>
          <w:szCs w:val="22"/>
        </w:rPr>
      </w:pPr>
      <w:bookmarkStart w:id="26" w:name="_Hlk186393456"/>
      <w:del w:id="27" w:author="Kamila Jaworowska, ASTOR" w:date="2025-02-05T12:13:00Z" w16du:dateUtc="2025-02-05T11:13:00Z">
        <w:r w:rsidDel="00CD582C">
          <w:rPr>
            <w:rFonts w:asciiTheme="minorHAnsi" w:hAnsiTheme="minorHAnsi" w:cstheme="minorHAnsi"/>
            <w:sz w:val="22"/>
            <w:szCs w:val="22"/>
          </w:rPr>
          <w:delText>Część 2</w:delText>
        </w:r>
      </w:del>
    </w:p>
    <w:p w14:paraId="749F335A" w14:textId="1C407111" w:rsidR="001D535C" w:rsidDel="00CD582C" w:rsidRDefault="001D535C" w:rsidP="001D535C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del w:id="28" w:author="Kamila Jaworowska, ASTOR" w:date="2025-02-05T12:13:00Z" w16du:dateUtc="2025-02-05T11:13:00Z"/>
          <w:rFonts w:asciiTheme="minorHAnsi" w:hAnsiTheme="minorHAnsi" w:cstheme="minorHAnsi"/>
          <w:spacing w:val="8"/>
          <w:sz w:val="22"/>
          <w:szCs w:val="22"/>
        </w:rPr>
      </w:pPr>
      <w:del w:id="29" w:author="Kamila Jaworowska, ASTOR" w:date="2025-02-05T12:13:00Z" w16du:dateUtc="2025-02-05T11:13:00Z">
        <w:r w:rsidDel="00CD582C">
          <w:rPr>
            <w:rFonts w:asciiTheme="minorHAnsi" w:hAnsiTheme="minorHAnsi" w:cstheme="minorHAnsi"/>
            <w:sz w:val="22"/>
            <w:szCs w:val="22"/>
          </w:rPr>
          <w:delText>netto</w:delText>
        </w:r>
        <w:r w:rsidRPr="00A43C27" w:rsidDel="00CD582C">
          <w:rPr>
            <w:rFonts w:asciiTheme="minorHAnsi" w:hAnsiTheme="minorHAnsi" w:cstheme="minorHAnsi"/>
            <w:spacing w:val="15"/>
            <w:sz w:val="22"/>
            <w:szCs w:val="22"/>
          </w:rPr>
          <w:delText xml:space="preserve"> </w:delText>
        </w:r>
        <w:r w:rsidRPr="00A43C27" w:rsidDel="00CD582C">
          <w:rPr>
            <w:rFonts w:asciiTheme="minorHAnsi" w:hAnsiTheme="minorHAnsi" w:cstheme="minorHAnsi"/>
            <w:spacing w:val="-1"/>
            <w:sz w:val="22"/>
            <w:szCs w:val="22"/>
          </w:rPr>
          <w:delText>..................</w:delText>
        </w:r>
        <w:r w:rsidRPr="00A43C27" w:rsidDel="00CD582C">
          <w:rPr>
            <w:rFonts w:asciiTheme="minorHAnsi" w:hAnsiTheme="minorHAnsi" w:cstheme="minorHAnsi"/>
            <w:spacing w:val="68"/>
            <w:w w:val="102"/>
            <w:sz w:val="22"/>
            <w:szCs w:val="22"/>
          </w:rPr>
          <w:delText xml:space="preserve"> </w:delText>
        </w:r>
        <w:r w:rsidRPr="00A43C27" w:rsidDel="00CD582C">
          <w:rPr>
            <w:rFonts w:asciiTheme="minorHAnsi" w:hAnsiTheme="minorHAnsi" w:cstheme="minorHAnsi"/>
            <w:sz w:val="22"/>
            <w:szCs w:val="22"/>
          </w:rPr>
          <w:delText>zł</w:delText>
        </w:r>
        <w:r w:rsidRPr="00A43C27" w:rsidDel="00CD582C">
          <w:rPr>
            <w:rFonts w:asciiTheme="minorHAnsi" w:hAnsiTheme="minorHAnsi" w:cstheme="minorHAnsi"/>
            <w:spacing w:val="8"/>
            <w:sz w:val="22"/>
            <w:szCs w:val="22"/>
          </w:rPr>
          <w:delText xml:space="preserve"> </w:delText>
        </w:r>
      </w:del>
    </w:p>
    <w:p w14:paraId="1A81ECBF" w14:textId="46FAD2B7" w:rsidR="001D535C" w:rsidDel="00CD582C" w:rsidRDefault="001D535C" w:rsidP="001D535C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del w:id="30" w:author="Kamila Jaworowska, ASTOR" w:date="2025-02-05T12:13:00Z" w16du:dateUtc="2025-02-05T11:13:00Z"/>
          <w:rFonts w:asciiTheme="minorHAnsi" w:hAnsiTheme="minorHAnsi" w:cstheme="minorHAnsi"/>
          <w:spacing w:val="8"/>
          <w:sz w:val="22"/>
          <w:szCs w:val="22"/>
        </w:rPr>
      </w:pPr>
      <w:del w:id="31" w:author="Kamila Jaworowska, ASTOR" w:date="2025-02-05T12:13:00Z" w16du:dateUtc="2025-02-05T11:13:00Z">
        <w:r w:rsidDel="00CD582C">
          <w:rPr>
            <w:rFonts w:asciiTheme="minorHAnsi" w:hAnsiTheme="minorHAnsi" w:cstheme="minorHAnsi"/>
            <w:spacing w:val="8"/>
            <w:sz w:val="22"/>
            <w:szCs w:val="22"/>
          </w:rPr>
          <w:delText>VAT………………</w:delText>
        </w:r>
      </w:del>
    </w:p>
    <w:p w14:paraId="05642858" w14:textId="2B4FA3C2" w:rsidR="001D535C" w:rsidDel="00CD582C" w:rsidRDefault="001D535C" w:rsidP="001D535C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del w:id="32" w:author="Kamila Jaworowska, ASTOR" w:date="2025-02-05T12:13:00Z" w16du:dateUtc="2025-02-05T11:13:00Z"/>
          <w:rFonts w:asciiTheme="minorHAnsi" w:hAnsiTheme="minorHAnsi" w:cstheme="minorHAnsi"/>
          <w:sz w:val="22"/>
          <w:szCs w:val="22"/>
        </w:rPr>
      </w:pPr>
      <w:del w:id="33" w:author="Kamila Jaworowska, ASTOR" w:date="2025-02-05T12:13:00Z" w16du:dateUtc="2025-02-05T11:13:00Z">
        <w:r w:rsidRPr="00A43C27" w:rsidDel="00CD582C">
          <w:rPr>
            <w:rFonts w:asciiTheme="minorHAnsi" w:hAnsiTheme="minorHAnsi" w:cstheme="minorHAnsi"/>
            <w:sz w:val="22"/>
            <w:szCs w:val="22"/>
          </w:rPr>
          <w:delText>Brutto</w:delText>
        </w:r>
        <w:r w:rsidDel="00CD582C">
          <w:rPr>
            <w:rFonts w:asciiTheme="minorHAnsi" w:hAnsiTheme="minorHAnsi" w:cstheme="minorHAnsi"/>
            <w:sz w:val="22"/>
            <w:szCs w:val="22"/>
          </w:rPr>
          <w:delText>………………….zł.</w:delText>
        </w:r>
      </w:del>
    </w:p>
    <w:p w14:paraId="6E6C59FC" w14:textId="0877C533" w:rsidR="001D535C" w:rsidDel="00CD582C" w:rsidRDefault="001D535C" w:rsidP="001D535C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del w:id="34" w:author="Kamila Jaworowska, ASTOR" w:date="2025-02-05T12:13:00Z" w16du:dateUtc="2025-02-05T11:13:00Z"/>
          <w:rFonts w:asciiTheme="minorHAnsi" w:hAnsiTheme="minorHAnsi" w:cstheme="minorHAnsi"/>
          <w:sz w:val="22"/>
          <w:szCs w:val="22"/>
        </w:rPr>
      </w:pPr>
      <w:del w:id="35" w:author="Kamila Jaworowska, ASTOR" w:date="2025-02-05T12:13:00Z" w16du:dateUtc="2025-02-05T11:13:00Z">
        <w:r w:rsidRPr="00A43C27" w:rsidDel="00CD582C">
          <w:rPr>
            <w:rFonts w:asciiTheme="minorHAnsi" w:hAnsiTheme="minorHAnsi" w:cstheme="minorHAnsi"/>
            <w:sz w:val="22"/>
            <w:szCs w:val="22"/>
          </w:rPr>
          <w:delText>(słownie:</w:delText>
        </w:r>
        <w:r w:rsidRPr="00A43C27" w:rsidDel="00CD582C">
          <w:rPr>
            <w:rFonts w:asciiTheme="minorHAnsi" w:hAnsiTheme="minorHAnsi" w:cstheme="minorHAnsi"/>
            <w:spacing w:val="10"/>
            <w:sz w:val="22"/>
            <w:szCs w:val="22"/>
          </w:rPr>
          <w:delText xml:space="preserve"> </w:delText>
        </w:r>
        <w:r w:rsidRPr="00A43C27" w:rsidDel="00CD582C">
          <w:rPr>
            <w:rFonts w:asciiTheme="minorHAnsi" w:hAnsiTheme="minorHAnsi" w:cstheme="minorHAnsi"/>
            <w:sz w:val="22"/>
            <w:szCs w:val="22"/>
          </w:rPr>
          <w:delText>..............................)</w:delText>
        </w:r>
      </w:del>
    </w:p>
    <w:bookmarkEnd w:id="26"/>
    <w:p w14:paraId="4F675E15" w14:textId="71B7393E" w:rsidR="003E09B8" w:rsidDel="00CD582C" w:rsidRDefault="003E09B8" w:rsidP="003E09B8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del w:id="36" w:author="Kamila Jaworowska, ASTOR" w:date="2025-02-05T12:13:00Z" w16du:dateUtc="2025-02-05T11:13:00Z"/>
          <w:rFonts w:asciiTheme="minorHAnsi" w:hAnsiTheme="minorHAnsi" w:cstheme="minorHAnsi"/>
          <w:sz w:val="22"/>
          <w:szCs w:val="22"/>
        </w:rPr>
      </w:pPr>
      <w:del w:id="37" w:author="Kamila Jaworowska, ASTOR" w:date="2025-02-05T12:13:00Z" w16du:dateUtc="2025-02-05T11:13:00Z">
        <w:r w:rsidDel="00CD582C">
          <w:rPr>
            <w:rFonts w:asciiTheme="minorHAnsi" w:hAnsiTheme="minorHAnsi" w:cstheme="minorHAnsi"/>
            <w:sz w:val="22"/>
            <w:szCs w:val="22"/>
          </w:rPr>
          <w:delText>Część 3</w:delText>
        </w:r>
      </w:del>
    </w:p>
    <w:p w14:paraId="4B913C78" w14:textId="5B90D535" w:rsidR="003E09B8" w:rsidDel="00CD582C" w:rsidRDefault="003E09B8" w:rsidP="003E09B8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del w:id="38" w:author="Kamila Jaworowska, ASTOR" w:date="2025-02-05T12:13:00Z" w16du:dateUtc="2025-02-05T11:13:00Z"/>
          <w:rFonts w:asciiTheme="minorHAnsi" w:hAnsiTheme="minorHAnsi" w:cstheme="minorHAnsi"/>
          <w:spacing w:val="8"/>
          <w:sz w:val="22"/>
          <w:szCs w:val="22"/>
        </w:rPr>
      </w:pPr>
      <w:del w:id="39" w:author="Kamila Jaworowska, ASTOR" w:date="2025-02-05T12:13:00Z" w16du:dateUtc="2025-02-05T11:13:00Z">
        <w:r w:rsidDel="00CD582C">
          <w:rPr>
            <w:rFonts w:asciiTheme="minorHAnsi" w:hAnsiTheme="minorHAnsi" w:cstheme="minorHAnsi"/>
            <w:sz w:val="22"/>
            <w:szCs w:val="22"/>
          </w:rPr>
          <w:delText>netto</w:delText>
        </w:r>
        <w:r w:rsidRPr="00A43C27" w:rsidDel="00CD582C">
          <w:rPr>
            <w:rFonts w:asciiTheme="minorHAnsi" w:hAnsiTheme="minorHAnsi" w:cstheme="minorHAnsi"/>
            <w:spacing w:val="15"/>
            <w:sz w:val="22"/>
            <w:szCs w:val="22"/>
          </w:rPr>
          <w:delText xml:space="preserve"> </w:delText>
        </w:r>
        <w:r w:rsidRPr="00A43C27" w:rsidDel="00CD582C">
          <w:rPr>
            <w:rFonts w:asciiTheme="minorHAnsi" w:hAnsiTheme="minorHAnsi" w:cstheme="minorHAnsi"/>
            <w:spacing w:val="-1"/>
            <w:sz w:val="22"/>
            <w:szCs w:val="22"/>
          </w:rPr>
          <w:delText>..................</w:delText>
        </w:r>
        <w:r w:rsidRPr="00A43C27" w:rsidDel="00CD582C">
          <w:rPr>
            <w:rFonts w:asciiTheme="minorHAnsi" w:hAnsiTheme="minorHAnsi" w:cstheme="minorHAnsi"/>
            <w:spacing w:val="68"/>
            <w:w w:val="102"/>
            <w:sz w:val="22"/>
            <w:szCs w:val="22"/>
          </w:rPr>
          <w:delText xml:space="preserve"> </w:delText>
        </w:r>
        <w:r w:rsidRPr="00A43C27" w:rsidDel="00CD582C">
          <w:rPr>
            <w:rFonts w:asciiTheme="minorHAnsi" w:hAnsiTheme="minorHAnsi" w:cstheme="minorHAnsi"/>
            <w:sz w:val="22"/>
            <w:szCs w:val="22"/>
          </w:rPr>
          <w:delText>zł</w:delText>
        </w:r>
        <w:r w:rsidRPr="00A43C27" w:rsidDel="00CD582C">
          <w:rPr>
            <w:rFonts w:asciiTheme="minorHAnsi" w:hAnsiTheme="minorHAnsi" w:cstheme="minorHAnsi"/>
            <w:spacing w:val="8"/>
            <w:sz w:val="22"/>
            <w:szCs w:val="22"/>
          </w:rPr>
          <w:delText xml:space="preserve"> </w:delText>
        </w:r>
      </w:del>
    </w:p>
    <w:p w14:paraId="1DC9B691" w14:textId="456A9E5F" w:rsidR="003E09B8" w:rsidDel="00CD582C" w:rsidRDefault="003E09B8" w:rsidP="003E09B8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del w:id="40" w:author="Kamila Jaworowska, ASTOR" w:date="2025-02-05T12:13:00Z" w16du:dateUtc="2025-02-05T11:13:00Z"/>
          <w:rFonts w:asciiTheme="minorHAnsi" w:hAnsiTheme="minorHAnsi" w:cstheme="minorHAnsi"/>
          <w:spacing w:val="8"/>
          <w:sz w:val="22"/>
          <w:szCs w:val="22"/>
        </w:rPr>
      </w:pPr>
      <w:del w:id="41" w:author="Kamila Jaworowska, ASTOR" w:date="2025-02-05T12:13:00Z" w16du:dateUtc="2025-02-05T11:13:00Z">
        <w:r w:rsidDel="00CD582C">
          <w:rPr>
            <w:rFonts w:asciiTheme="minorHAnsi" w:hAnsiTheme="minorHAnsi" w:cstheme="minorHAnsi"/>
            <w:spacing w:val="8"/>
            <w:sz w:val="22"/>
            <w:szCs w:val="22"/>
          </w:rPr>
          <w:delText>VAT………………</w:delText>
        </w:r>
      </w:del>
    </w:p>
    <w:p w14:paraId="5E6D8C86" w14:textId="4B7A1F2B" w:rsidR="003E09B8" w:rsidDel="00CD582C" w:rsidRDefault="003E09B8" w:rsidP="003E09B8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del w:id="42" w:author="Kamila Jaworowska, ASTOR" w:date="2025-02-05T12:13:00Z" w16du:dateUtc="2025-02-05T11:13:00Z"/>
          <w:rFonts w:asciiTheme="minorHAnsi" w:hAnsiTheme="minorHAnsi" w:cstheme="minorHAnsi"/>
          <w:sz w:val="22"/>
          <w:szCs w:val="22"/>
        </w:rPr>
      </w:pPr>
      <w:del w:id="43" w:author="Kamila Jaworowska, ASTOR" w:date="2025-02-05T12:13:00Z" w16du:dateUtc="2025-02-05T11:13:00Z">
        <w:r w:rsidRPr="00A43C27" w:rsidDel="00CD582C">
          <w:rPr>
            <w:rFonts w:asciiTheme="minorHAnsi" w:hAnsiTheme="minorHAnsi" w:cstheme="minorHAnsi"/>
            <w:sz w:val="22"/>
            <w:szCs w:val="22"/>
          </w:rPr>
          <w:delText>Brutto</w:delText>
        </w:r>
        <w:r w:rsidDel="00CD582C">
          <w:rPr>
            <w:rFonts w:asciiTheme="minorHAnsi" w:hAnsiTheme="minorHAnsi" w:cstheme="minorHAnsi"/>
            <w:sz w:val="22"/>
            <w:szCs w:val="22"/>
          </w:rPr>
          <w:delText>………………….zł.</w:delText>
        </w:r>
      </w:del>
    </w:p>
    <w:p w14:paraId="2BB4E532" w14:textId="068266FD" w:rsidR="003E09B8" w:rsidDel="00CD582C" w:rsidRDefault="003E09B8" w:rsidP="003E09B8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del w:id="44" w:author="Kamila Jaworowska, ASTOR" w:date="2025-02-05T12:13:00Z" w16du:dateUtc="2025-02-05T11:13:00Z"/>
          <w:rFonts w:asciiTheme="minorHAnsi" w:hAnsiTheme="minorHAnsi" w:cstheme="minorHAnsi"/>
          <w:sz w:val="22"/>
          <w:szCs w:val="22"/>
        </w:rPr>
      </w:pPr>
      <w:del w:id="45" w:author="Kamila Jaworowska, ASTOR" w:date="2025-02-05T12:13:00Z" w16du:dateUtc="2025-02-05T11:13:00Z">
        <w:r w:rsidRPr="00A43C27" w:rsidDel="00CD582C">
          <w:rPr>
            <w:rFonts w:asciiTheme="minorHAnsi" w:hAnsiTheme="minorHAnsi" w:cstheme="minorHAnsi"/>
            <w:sz w:val="22"/>
            <w:szCs w:val="22"/>
          </w:rPr>
          <w:delText>(słownie:</w:delText>
        </w:r>
        <w:r w:rsidRPr="00A43C27" w:rsidDel="00CD582C">
          <w:rPr>
            <w:rFonts w:asciiTheme="minorHAnsi" w:hAnsiTheme="minorHAnsi" w:cstheme="minorHAnsi"/>
            <w:spacing w:val="10"/>
            <w:sz w:val="22"/>
            <w:szCs w:val="22"/>
          </w:rPr>
          <w:delText xml:space="preserve"> </w:delText>
        </w:r>
        <w:r w:rsidRPr="00A43C27" w:rsidDel="00CD582C">
          <w:rPr>
            <w:rFonts w:asciiTheme="minorHAnsi" w:hAnsiTheme="minorHAnsi" w:cstheme="minorHAnsi"/>
            <w:sz w:val="22"/>
            <w:szCs w:val="22"/>
          </w:rPr>
          <w:delText>..............................)</w:delText>
        </w:r>
      </w:del>
    </w:p>
    <w:p w14:paraId="55C973F2" w14:textId="6FC388DC" w:rsidR="003E09B8" w:rsidRDefault="003E09B8" w:rsidP="003E09B8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4</w:t>
      </w:r>
    </w:p>
    <w:p w14:paraId="2C720161" w14:textId="0F49DD02" w:rsidR="003E09B8" w:rsidRDefault="003E09B8" w:rsidP="003E09B8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rFonts w:asciiTheme="minorHAnsi" w:hAnsiTheme="minorHAnsi" w:cstheme="minorHAnsi"/>
          <w:spacing w:val="8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netto</w:t>
      </w:r>
      <w:del w:id="46" w:author="Kamila Jaworowska, ASTOR" w:date="2025-02-17T10:59:00Z" w16du:dateUtc="2025-02-17T09:59:00Z">
        <w:r w:rsidRPr="00A43C27" w:rsidDel="000A70EB">
          <w:rPr>
            <w:rFonts w:asciiTheme="minorHAnsi" w:hAnsiTheme="minorHAnsi" w:cstheme="minorHAnsi"/>
            <w:spacing w:val="15"/>
            <w:sz w:val="22"/>
            <w:szCs w:val="22"/>
          </w:rPr>
          <w:delText xml:space="preserve"> </w:delText>
        </w:r>
      </w:del>
      <w:del w:id="47" w:author="Kamila Jaworowska, ASTOR" w:date="2025-02-05T12:14:00Z" w16du:dateUtc="2025-02-05T11:14:00Z">
        <w:r w:rsidRPr="00A43C27" w:rsidDel="00CD582C">
          <w:rPr>
            <w:rFonts w:asciiTheme="minorHAnsi" w:hAnsiTheme="minorHAnsi" w:cstheme="minorHAnsi"/>
            <w:spacing w:val="-1"/>
            <w:sz w:val="22"/>
            <w:szCs w:val="22"/>
          </w:rPr>
          <w:delText>..................</w:delText>
        </w:r>
      </w:del>
      <w:r w:rsidRPr="00A43C27">
        <w:rPr>
          <w:rFonts w:asciiTheme="minorHAnsi" w:hAnsiTheme="minorHAnsi" w:cstheme="minorHAnsi"/>
          <w:spacing w:val="68"/>
          <w:w w:val="10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zł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</w:p>
    <w:p w14:paraId="2CABA062" w14:textId="42DABBE3" w:rsidR="003E09B8" w:rsidRDefault="003E09B8" w:rsidP="003E09B8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rFonts w:asciiTheme="minorHAnsi" w:hAnsiTheme="minorHAnsi" w:cstheme="minorHAnsi"/>
          <w:spacing w:val="8"/>
          <w:sz w:val="22"/>
          <w:szCs w:val="22"/>
        </w:rPr>
      </w:pPr>
      <w:r>
        <w:rPr>
          <w:rFonts w:asciiTheme="minorHAnsi" w:hAnsiTheme="minorHAnsi" w:cstheme="minorHAnsi"/>
          <w:spacing w:val="8"/>
          <w:sz w:val="22"/>
          <w:szCs w:val="22"/>
        </w:rPr>
        <w:t>VAT</w:t>
      </w:r>
      <w:ins w:id="48" w:author="Kamila Jaworowska, ASTOR" w:date="2025-02-05T12:14:00Z" w16du:dateUtc="2025-02-05T11:14:00Z">
        <w:r w:rsidR="00CD582C">
          <w:rPr>
            <w:rFonts w:asciiTheme="minorHAnsi" w:hAnsiTheme="minorHAnsi" w:cstheme="minorHAnsi"/>
            <w:spacing w:val="8"/>
            <w:sz w:val="22"/>
            <w:szCs w:val="22"/>
          </w:rPr>
          <w:t xml:space="preserve"> </w:t>
        </w:r>
      </w:ins>
      <w:del w:id="49" w:author="Kamila Jaworowska, ASTOR" w:date="2025-02-05T12:14:00Z" w16du:dateUtc="2025-02-05T11:14:00Z">
        <w:r w:rsidDel="00CD582C">
          <w:rPr>
            <w:rFonts w:asciiTheme="minorHAnsi" w:hAnsiTheme="minorHAnsi" w:cstheme="minorHAnsi"/>
            <w:spacing w:val="8"/>
            <w:sz w:val="22"/>
            <w:szCs w:val="22"/>
          </w:rPr>
          <w:delText>………………</w:delText>
        </w:r>
      </w:del>
    </w:p>
    <w:p w14:paraId="4F34A7A4" w14:textId="527A75AD" w:rsidR="003E09B8" w:rsidRDefault="003E09B8" w:rsidP="003E09B8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Brutto</w:t>
      </w:r>
      <w:ins w:id="50" w:author="Kamila Jaworowska, ASTOR" w:date="2025-02-05T12:14:00Z" w16du:dateUtc="2025-02-05T11:14:00Z">
        <w:r w:rsidR="00CD582C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del w:id="51" w:author="Kamila Jaworowska, ASTOR" w:date="2025-02-05T12:14:00Z" w16du:dateUtc="2025-02-05T11:14:00Z">
        <w:r w:rsidDel="00CD582C">
          <w:rPr>
            <w:rFonts w:asciiTheme="minorHAnsi" w:hAnsiTheme="minorHAnsi" w:cstheme="minorHAnsi"/>
            <w:sz w:val="22"/>
            <w:szCs w:val="22"/>
          </w:rPr>
          <w:delText>………………….</w:delText>
        </w:r>
      </w:del>
      <w:r>
        <w:rPr>
          <w:rFonts w:asciiTheme="minorHAnsi" w:hAnsiTheme="minorHAnsi" w:cstheme="minorHAnsi"/>
          <w:sz w:val="22"/>
          <w:szCs w:val="22"/>
        </w:rPr>
        <w:t>zł.</w:t>
      </w:r>
    </w:p>
    <w:p w14:paraId="321028D4" w14:textId="5E6B766A" w:rsidR="003E09B8" w:rsidRDefault="003E09B8" w:rsidP="003E09B8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(słownie:</w:t>
      </w:r>
      <w:del w:id="52" w:author="Kamila Jaworowska, ASTOR" w:date="2025-02-17T10:59:00Z" w16du:dateUtc="2025-02-17T09:59:00Z">
        <w:r w:rsidRPr="00A43C27" w:rsidDel="000A70EB">
          <w:rPr>
            <w:rFonts w:asciiTheme="minorHAnsi" w:hAnsiTheme="minorHAnsi" w:cstheme="minorHAnsi"/>
            <w:spacing w:val="10"/>
            <w:sz w:val="22"/>
            <w:szCs w:val="22"/>
          </w:rPr>
          <w:delText xml:space="preserve"> </w:delText>
        </w:r>
      </w:del>
      <w:ins w:id="53" w:author="Kamila Jaworowska, ASTOR" w:date="2025-02-05T12:14:00Z">
        <w:r w:rsidR="00CD582C" w:rsidRPr="00CD582C">
          <w:rPr>
            <w:rFonts w:asciiTheme="minorHAnsi" w:hAnsiTheme="minorHAnsi" w:cstheme="minorHAnsi"/>
            <w:sz w:val="22"/>
            <w:szCs w:val="22"/>
          </w:rPr>
          <w:t>.</w:t>
        </w:r>
      </w:ins>
      <w:del w:id="54" w:author="Kamila Jaworowska, ASTOR" w:date="2025-02-05T12:14:00Z" w16du:dateUtc="2025-02-05T11:14:00Z">
        <w:r w:rsidRPr="00A43C27" w:rsidDel="00CD582C">
          <w:rPr>
            <w:rFonts w:asciiTheme="minorHAnsi" w:hAnsiTheme="minorHAnsi" w:cstheme="minorHAnsi"/>
            <w:sz w:val="22"/>
            <w:szCs w:val="22"/>
          </w:rPr>
          <w:delText>..............................</w:delText>
        </w:r>
      </w:del>
      <w:r w:rsidRPr="00A43C27">
        <w:rPr>
          <w:rFonts w:asciiTheme="minorHAnsi" w:hAnsiTheme="minorHAnsi" w:cstheme="minorHAnsi"/>
          <w:sz w:val="22"/>
          <w:szCs w:val="22"/>
        </w:rPr>
        <w:t>)</w:t>
      </w:r>
    </w:p>
    <w:p w14:paraId="029BFC23" w14:textId="77777777" w:rsidR="001D535C" w:rsidRPr="00A43C27" w:rsidRDefault="001D535C" w:rsidP="00320125">
      <w:pPr>
        <w:pStyle w:val="Tekstpodstawowy"/>
        <w:tabs>
          <w:tab w:val="left" w:pos="418"/>
        </w:tabs>
        <w:spacing w:before="5" w:line="243" w:lineRule="auto"/>
        <w:ind w:left="417" w:right="153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F8E0C07" w14:textId="4859A1C1" w:rsidR="00CA5561" w:rsidRPr="00A43C27" w:rsidRDefault="00CA5561" w:rsidP="00545127">
      <w:pPr>
        <w:pStyle w:val="Tekstpodstawowy"/>
        <w:numPr>
          <w:ilvl w:val="0"/>
          <w:numId w:val="7"/>
        </w:numPr>
        <w:tabs>
          <w:tab w:val="left" w:pos="418"/>
        </w:tabs>
        <w:spacing w:line="245" w:lineRule="auto"/>
        <w:ind w:right="147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Podstawą</w:t>
      </w:r>
      <w:r w:rsidRPr="00A43C27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wystawienia</w:t>
      </w:r>
      <w:r w:rsidRPr="00A43C27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faktury</w:t>
      </w:r>
      <w:r w:rsidRPr="00A43C27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jest</w:t>
      </w:r>
      <w:r w:rsidRPr="00A43C27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podpisanie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protokoł</w:t>
      </w:r>
      <w:r w:rsidR="000A4BE1">
        <w:rPr>
          <w:rFonts w:asciiTheme="minorHAnsi" w:hAnsiTheme="minorHAnsi" w:cstheme="minorHAnsi"/>
          <w:sz w:val="22"/>
          <w:szCs w:val="22"/>
        </w:rPr>
        <w:t>u odbioru końcowego</w:t>
      </w:r>
      <w:r w:rsidRPr="00A43C27">
        <w:rPr>
          <w:rFonts w:asciiTheme="minorHAnsi" w:hAnsiTheme="minorHAnsi" w:cstheme="minorHAnsi"/>
          <w:sz w:val="22"/>
          <w:szCs w:val="22"/>
        </w:rPr>
        <w:t>,</w:t>
      </w:r>
      <w:r w:rsidRPr="00A43C27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który</w:t>
      </w:r>
      <w:r w:rsidR="000A4BE1">
        <w:rPr>
          <w:rFonts w:asciiTheme="minorHAnsi" w:hAnsiTheme="minorHAnsi" w:cstheme="minorHAnsi"/>
          <w:spacing w:val="-1"/>
          <w:sz w:val="22"/>
          <w:szCs w:val="22"/>
        </w:rPr>
        <w:t>m</w:t>
      </w:r>
      <w:r w:rsidRPr="00A43C27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m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wa</w:t>
      </w:r>
      <w:r w:rsidRPr="00A43C27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§</w:t>
      </w:r>
      <w:r w:rsidRPr="00A43C27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2"/>
          <w:sz w:val="22"/>
          <w:szCs w:val="22"/>
        </w:rPr>
        <w:t>2</w:t>
      </w:r>
      <w:r w:rsidRPr="00A43C27">
        <w:rPr>
          <w:rFonts w:asciiTheme="minorHAnsi" w:hAnsiTheme="minorHAnsi" w:cstheme="minorHAnsi"/>
          <w:sz w:val="22"/>
          <w:szCs w:val="22"/>
        </w:rPr>
        <w:t>.</w:t>
      </w:r>
    </w:p>
    <w:p w14:paraId="1770369F" w14:textId="2FE52EAC" w:rsidR="00CA5561" w:rsidRPr="00E01FE5" w:rsidRDefault="00CA5561" w:rsidP="00545127">
      <w:pPr>
        <w:pStyle w:val="Tekstpodstawowy"/>
        <w:numPr>
          <w:ilvl w:val="0"/>
          <w:numId w:val="7"/>
        </w:numPr>
        <w:tabs>
          <w:tab w:val="left" w:pos="418"/>
        </w:tabs>
        <w:spacing w:line="248" w:lineRule="auto"/>
        <w:ind w:right="149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Wynagrodzenie</w:t>
      </w:r>
      <w:r w:rsidRPr="00A43C27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zostanie</w:t>
      </w:r>
      <w:r w:rsidRPr="00A43C27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zapłacone</w:t>
      </w:r>
      <w:r w:rsidRPr="00A43C27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przelewem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na</w:t>
      </w:r>
      <w:r w:rsidRPr="00A43C27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rachunek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bankowy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wskazany</w:t>
      </w:r>
      <w:r w:rsidRPr="00A43C27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przez</w:t>
      </w:r>
      <w:r w:rsidRPr="00A43C27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E01FE5">
        <w:rPr>
          <w:rFonts w:asciiTheme="minorHAnsi" w:hAnsiTheme="minorHAnsi" w:cstheme="minorHAnsi"/>
          <w:sz w:val="22"/>
          <w:szCs w:val="22"/>
        </w:rPr>
        <w:t>Wykonawcę</w:t>
      </w:r>
      <w:r w:rsidRPr="00E01FE5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E01FE5">
        <w:rPr>
          <w:rFonts w:asciiTheme="minorHAnsi" w:hAnsiTheme="minorHAnsi" w:cstheme="minorHAnsi"/>
          <w:sz w:val="22"/>
          <w:szCs w:val="22"/>
        </w:rPr>
        <w:t>w</w:t>
      </w:r>
      <w:r w:rsidRPr="00E01FE5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E01FE5">
        <w:rPr>
          <w:rFonts w:asciiTheme="minorHAnsi" w:hAnsiTheme="minorHAnsi" w:cstheme="minorHAnsi"/>
          <w:spacing w:val="-1"/>
          <w:sz w:val="22"/>
          <w:szCs w:val="22"/>
        </w:rPr>
        <w:t>fakturze</w:t>
      </w:r>
      <w:r w:rsidRPr="00E01FE5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E01FE5">
        <w:rPr>
          <w:rFonts w:asciiTheme="minorHAnsi" w:hAnsiTheme="minorHAnsi" w:cstheme="minorHAnsi"/>
          <w:sz w:val="22"/>
          <w:szCs w:val="22"/>
        </w:rPr>
        <w:t>VAT</w:t>
      </w:r>
      <w:r w:rsidRPr="00E01FE5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E01FE5">
        <w:rPr>
          <w:rFonts w:asciiTheme="minorHAnsi" w:hAnsiTheme="minorHAnsi" w:cstheme="minorHAnsi"/>
          <w:sz w:val="22"/>
          <w:szCs w:val="22"/>
        </w:rPr>
        <w:t>w</w:t>
      </w:r>
      <w:r w:rsidRPr="00E01FE5">
        <w:rPr>
          <w:rFonts w:asciiTheme="minorHAnsi" w:hAnsiTheme="minorHAnsi" w:cstheme="minorHAnsi"/>
          <w:spacing w:val="66"/>
          <w:w w:val="101"/>
          <w:sz w:val="22"/>
          <w:szCs w:val="22"/>
        </w:rPr>
        <w:t xml:space="preserve"> </w:t>
      </w:r>
      <w:r w:rsidRPr="00E01FE5">
        <w:rPr>
          <w:rFonts w:asciiTheme="minorHAnsi" w:hAnsiTheme="minorHAnsi" w:cstheme="minorHAnsi"/>
          <w:sz w:val="22"/>
          <w:szCs w:val="22"/>
        </w:rPr>
        <w:t>terminie</w:t>
      </w:r>
      <w:r w:rsidRPr="00E01FE5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="00E01FE5" w:rsidRPr="00E01FE5">
        <w:rPr>
          <w:rFonts w:asciiTheme="minorHAnsi" w:hAnsiTheme="minorHAnsi" w:cstheme="minorHAnsi"/>
          <w:spacing w:val="5"/>
          <w:sz w:val="22"/>
          <w:szCs w:val="22"/>
        </w:rPr>
        <w:t>30</w:t>
      </w:r>
      <w:r w:rsidRPr="00E01FE5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E01FE5">
        <w:rPr>
          <w:rFonts w:asciiTheme="minorHAnsi" w:hAnsiTheme="minorHAnsi" w:cstheme="minorHAnsi"/>
          <w:sz w:val="22"/>
          <w:szCs w:val="22"/>
        </w:rPr>
        <w:t>dni</w:t>
      </w:r>
      <w:r w:rsidRPr="00E01FE5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E01FE5">
        <w:rPr>
          <w:rFonts w:asciiTheme="minorHAnsi" w:hAnsiTheme="minorHAnsi" w:cstheme="minorHAnsi"/>
          <w:sz w:val="22"/>
          <w:szCs w:val="22"/>
        </w:rPr>
        <w:t>od</w:t>
      </w:r>
      <w:r w:rsidRPr="00E01FE5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E01FE5">
        <w:rPr>
          <w:rFonts w:asciiTheme="minorHAnsi" w:hAnsiTheme="minorHAnsi" w:cstheme="minorHAnsi"/>
          <w:sz w:val="22"/>
          <w:szCs w:val="22"/>
        </w:rPr>
        <w:t>dostarczenia</w:t>
      </w:r>
      <w:r w:rsidRPr="00E01FE5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E01FE5">
        <w:rPr>
          <w:rFonts w:asciiTheme="minorHAnsi" w:hAnsiTheme="minorHAnsi" w:cstheme="minorHAnsi"/>
          <w:sz w:val="22"/>
          <w:szCs w:val="22"/>
        </w:rPr>
        <w:t>prawidłowo</w:t>
      </w:r>
      <w:r w:rsidRPr="00E01FE5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E01FE5">
        <w:rPr>
          <w:rFonts w:asciiTheme="minorHAnsi" w:hAnsiTheme="minorHAnsi" w:cstheme="minorHAnsi"/>
          <w:sz w:val="22"/>
          <w:szCs w:val="22"/>
        </w:rPr>
        <w:t>wystawionej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E01FE5">
        <w:rPr>
          <w:rFonts w:asciiTheme="minorHAnsi" w:hAnsiTheme="minorHAnsi" w:cstheme="minorHAnsi"/>
          <w:sz w:val="22"/>
          <w:szCs w:val="22"/>
        </w:rPr>
        <w:t>faktury</w:t>
      </w:r>
      <w:r w:rsidRPr="00E01FE5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E01FE5">
        <w:rPr>
          <w:rFonts w:asciiTheme="minorHAnsi" w:hAnsiTheme="minorHAnsi" w:cstheme="minorHAnsi"/>
          <w:spacing w:val="-1"/>
          <w:sz w:val="22"/>
          <w:szCs w:val="22"/>
        </w:rPr>
        <w:t>VAT.</w:t>
      </w:r>
    </w:p>
    <w:p w14:paraId="6DEA14FC" w14:textId="00062EC4" w:rsidR="00CA5561" w:rsidRPr="00A43C27" w:rsidRDefault="00CA5561" w:rsidP="00545127">
      <w:pPr>
        <w:pStyle w:val="Tekstpodstawowy"/>
        <w:numPr>
          <w:ilvl w:val="0"/>
          <w:numId w:val="7"/>
        </w:numPr>
        <w:tabs>
          <w:tab w:val="left" w:pos="41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Kwota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określona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ust.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1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jest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niezmienna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zawiera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wszelkie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koszty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związane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realizacją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lastRenderedPageBreak/>
        <w:t>zamówienia.</w:t>
      </w:r>
    </w:p>
    <w:p w14:paraId="534AE6ED" w14:textId="77777777" w:rsidR="00E22D55" w:rsidRPr="00A43C27" w:rsidRDefault="00E22D55" w:rsidP="00545127">
      <w:pPr>
        <w:pStyle w:val="Tekstpodstawowy"/>
        <w:numPr>
          <w:ilvl w:val="0"/>
          <w:numId w:val="7"/>
        </w:numPr>
        <w:tabs>
          <w:tab w:val="left" w:pos="41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 xml:space="preserve">Faktura będzie płatna przelewem na wskazany przez Wykonawcę rachunek bankowy, </w:t>
      </w:r>
    </w:p>
    <w:p w14:paraId="7B89E112" w14:textId="77777777" w:rsidR="00E22D55" w:rsidRPr="00A43C27" w:rsidRDefault="00E22D55" w:rsidP="00545127">
      <w:pPr>
        <w:pStyle w:val="Tekstpodstawowy"/>
        <w:tabs>
          <w:tab w:val="left" w:pos="418"/>
        </w:tabs>
        <w:ind w:left="41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 xml:space="preserve">w terminie do 30 dni od daty dostarczenia Zamawiającemu: </w:t>
      </w:r>
    </w:p>
    <w:p w14:paraId="738C5A9C" w14:textId="0F362009" w:rsidR="00E22D55" w:rsidRPr="00A43C27" w:rsidRDefault="00E22D55" w:rsidP="00545127">
      <w:pPr>
        <w:pStyle w:val="Tekstpodstawowy"/>
        <w:tabs>
          <w:tab w:val="left" w:pos="418"/>
        </w:tabs>
        <w:ind w:left="41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- faktury z podpisanym</w:t>
      </w:r>
      <w:r w:rsidR="00C51D39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z w:val="22"/>
          <w:szCs w:val="22"/>
        </w:rPr>
        <w:t xml:space="preserve"> protokoł</w:t>
      </w:r>
      <w:r w:rsidR="00C51D39">
        <w:rPr>
          <w:rFonts w:asciiTheme="minorHAnsi" w:hAnsiTheme="minorHAnsi" w:cstheme="minorHAnsi"/>
          <w:sz w:val="22"/>
          <w:szCs w:val="22"/>
        </w:rPr>
        <w:t>ami</w:t>
      </w:r>
      <w:r w:rsidRPr="00A43C27">
        <w:rPr>
          <w:rFonts w:asciiTheme="minorHAnsi" w:hAnsiTheme="minorHAnsi" w:cstheme="minorHAnsi"/>
          <w:sz w:val="22"/>
          <w:szCs w:val="22"/>
        </w:rPr>
        <w:t xml:space="preserve"> odbioru </w:t>
      </w:r>
      <w:r w:rsidR="00C51D39">
        <w:rPr>
          <w:rFonts w:asciiTheme="minorHAnsi" w:hAnsiTheme="minorHAnsi" w:cstheme="minorHAnsi"/>
          <w:sz w:val="22"/>
          <w:szCs w:val="22"/>
        </w:rPr>
        <w:t>dostaw</w:t>
      </w:r>
      <w:r w:rsidRPr="00A43C27">
        <w:rPr>
          <w:rFonts w:asciiTheme="minorHAnsi" w:hAnsiTheme="minorHAnsi" w:cstheme="minorHAnsi"/>
          <w:sz w:val="22"/>
          <w:szCs w:val="22"/>
        </w:rPr>
        <w:t>,</w:t>
      </w:r>
    </w:p>
    <w:p w14:paraId="6A7D023D" w14:textId="0056AD31" w:rsidR="00E22D55" w:rsidRPr="00A43C27" w:rsidRDefault="00E22D55" w:rsidP="00545127">
      <w:pPr>
        <w:pStyle w:val="Tekstpodstawowy"/>
        <w:tabs>
          <w:tab w:val="left" w:pos="418"/>
        </w:tabs>
        <w:ind w:left="417" w:firstLine="0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 xml:space="preserve">- dowodów, potwierdzających zapłatę wymagalnego wynagrodzenia podwykonawcom lub dalszym podwykonawcom biorącym udział w realizacji odebranych </w:t>
      </w:r>
      <w:r w:rsidR="00C51D39">
        <w:rPr>
          <w:rFonts w:asciiTheme="minorHAnsi" w:hAnsiTheme="minorHAnsi" w:cstheme="minorHAnsi"/>
          <w:sz w:val="22"/>
          <w:szCs w:val="22"/>
        </w:rPr>
        <w:t>dostaw</w:t>
      </w:r>
      <w:r w:rsidRPr="00A43C27">
        <w:rPr>
          <w:rFonts w:asciiTheme="minorHAnsi" w:hAnsiTheme="minorHAnsi" w:cstheme="minorHAnsi"/>
          <w:sz w:val="22"/>
          <w:szCs w:val="22"/>
        </w:rPr>
        <w:t>.</w:t>
      </w:r>
    </w:p>
    <w:p w14:paraId="58CBC9D5" w14:textId="3F32D031" w:rsidR="00E22D55" w:rsidRPr="00A43C27" w:rsidRDefault="00E22D55" w:rsidP="00545127">
      <w:pPr>
        <w:pStyle w:val="Tekstpodstawowy"/>
        <w:numPr>
          <w:ilvl w:val="0"/>
          <w:numId w:val="7"/>
        </w:numPr>
        <w:tabs>
          <w:tab w:val="left" w:pos="41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 xml:space="preserve">W przypadku nieprzedstawienia przez Wykonawcę wszystkich dowodów zapłaty, o których mowa w ust. </w:t>
      </w:r>
      <w:r w:rsidR="00C51D39">
        <w:rPr>
          <w:rFonts w:asciiTheme="minorHAnsi" w:hAnsiTheme="minorHAnsi" w:cstheme="minorHAnsi"/>
          <w:sz w:val="22"/>
          <w:szCs w:val="22"/>
        </w:rPr>
        <w:t>5</w:t>
      </w:r>
      <w:r w:rsidRPr="00A43C27">
        <w:rPr>
          <w:rFonts w:asciiTheme="minorHAnsi" w:hAnsiTheme="minorHAnsi" w:cstheme="minorHAnsi"/>
          <w:sz w:val="22"/>
          <w:szCs w:val="22"/>
        </w:rPr>
        <w:t xml:space="preserve">, Zamawiający wstrzyma się z wypłatą należnego Wykonawcy wynagrodzenia za odebrane </w:t>
      </w:r>
      <w:r w:rsidR="00545127">
        <w:rPr>
          <w:rFonts w:asciiTheme="minorHAnsi" w:hAnsiTheme="minorHAnsi" w:cstheme="minorHAnsi"/>
          <w:sz w:val="22"/>
          <w:szCs w:val="22"/>
        </w:rPr>
        <w:t>dostawy</w:t>
      </w:r>
      <w:r w:rsidRPr="00A43C27">
        <w:rPr>
          <w:rFonts w:asciiTheme="minorHAnsi" w:hAnsiTheme="minorHAnsi" w:cstheme="minorHAnsi"/>
          <w:sz w:val="22"/>
          <w:szCs w:val="22"/>
        </w:rPr>
        <w:t xml:space="preserve"> w części równej sumie kwot wynikających z nieprzedstawionych dowodów zapłaty. </w:t>
      </w:r>
    </w:p>
    <w:p w14:paraId="4833E7AE" w14:textId="34032513" w:rsidR="00CA5561" w:rsidRPr="00A43C27" w:rsidRDefault="00CA5561" w:rsidP="00545127">
      <w:pPr>
        <w:pStyle w:val="Tekstpodstawowy"/>
        <w:numPr>
          <w:ilvl w:val="0"/>
          <w:numId w:val="7"/>
        </w:numPr>
        <w:tabs>
          <w:tab w:val="left" w:pos="418"/>
        </w:tabs>
        <w:spacing w:before="5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pacing w:val="-1"/>
          <w:sz w:val="22"/>
          <w:szCs w:val="22"/>
        </w:rPr>
        <w:t>Płatnikiem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faktur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jest: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Gmina Tarnowo Podgórne u. Poznańska 115,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NIP</w:t>
      </w:r>
      <w:r w:rsidRPr="00A43C27">
        <w:rPr>
          <w:rFonts w:asciiTheme="minorHAnsi" w:hAnsiTheme="minorHAnsi" w:cstheme="minorHAnsi"/>
          <w:sz w:val="22"/>
          <w:szCs w:val="22"/>
        </w:rPr>
        <w:t>: 777-31-11-426.</w:t>
      </w:r>
    </w:p>
    <w:p w14:paraId="74699EC2" w14:textId="77B211C1" w:rsidR="00CA5561" w:rsidRDefault="00CA5561" w:rsidP="00545127">
      <w:pPr>
        <w:pStyle w:val="Akapitzlist"/>
        <w:numPr>
          <w:ilvl w:val="0"/>
          <w:numId w:val="7"/>
        </w:numPr>
        <w:jc w:val="both"/>
        <w:rPr>
          <w:rFonts w:eastAsia="Calibri" w:cstheme="minorHAnsi"/>
        </w:rPr>
      </w:pPr>
      <w:r w:rsidRPr="00A43C27">
        <w:rPr>
          <w:rFonts w:eastAsia="Calibri" w:cstheme="minorHAnsi"/>
        </w:rPr>
        <w:t xml:space="preserve">Zamawiający dopuszcza przesłanie drogą elektroniczną ustrukturyzowanych faktur elektronicznych związanych z realizacją zamówienia publicznego za pośrednictwem systemu teleinformatycznego tj. Platformy Elektronicznego Fakturowania. </w:t>
      </w:r>
    </w:p>
    <w:p w14:paraId="28C0949F" w14:textId="77777777" w:rsidR="00E91C78" w:rsidRPr="00691EC1" w:rsidRDefault="00E91C78" w:rsidP="00E91C78">
      <w:pPr>
        <w:pStyle w:val="Tekstpodstawowywcity"/>
        <w:widowControl/>
        <w:numPr>
          <w:ilvl w:val="0"/>
          <w:numId w:val="7"/>
        </w:numPr>
        <w:spacing w:after="0"/>
        <w:jc w:val="both"/>
        <w:rPr>
          <w:rFonts w:ascii="Calibri" w:hAnsi="Calibri" w:cs="Calibri"/>
        </w:rPr>
      </w:pPr>
      <w:r w:rsidRPr="00691EC1">
        <w:rPr>
          <w:rFonts w:ascii="Calibri" w:hAnsi="Calibri" w:cs="Calibri"/>
        </w:rPr>
        <w:t>Wykonawca oświadcza, że prowadzi rachunek rozliczeniowy, dla którego prowadzony jest „rachunek VAT” w rozumieniu przepisów ustawy z dnia 11 marca 2004 r. o podatku od towarów i usług. Wykonawca przyjmuje do wiadomości, że rachunkiem właściwym  do dokonania przez Gminę zapłaty może być wyłącznie rachunek Wykonawcy, dla którego prowadzony jest rachunek VAT. W chwili złożenia niniejszego oświadczenia jest to rachunek nr ……………………………………………….</w:t>
      </w:r>
    </w:p>
    <w:p w14:paraId="7F126A78" w14:textId="77777777" w:rsidR="00E91C78" w:rsidRPr="00691EC1" w:rsidRDefault="00E91C78" w:rsidP="00E91C78">
      <w:pPr>
        <w:pStyle w:val="Tekstpodstawowywcity"/>
        <w:widowControl/>
        <w:numPr>
          <w:ilvl w:val="0"/>
          <w:numId w:val="7"/>
        </w:numPr>
        <w:spacing w:after="0"/>
        <w:jc w:val="both"/>
        <w:rPr>
          <w:rFonts w:ascii="Calibri" w:hAnsi="Calibri" w:cs="Calibri"/>
        </w:rPr>
      </w:pPr>
      <w:r w:rsidRPr="00691EC1">
        <w:rPr>
          <w:rFonts w:ascii="Calibri" w:hAnsi="Calibri" w:cs="Calibri"/>
        </w:rPr>
        <w:t xml:space="preserve">Wykonawca oświadcza, że właściwym dla niego organem podatkowym jest Naczelnik Urzędu Skarbowego w …………………………………………….. Wykonawca zobowiązuje się zawiadomić pisemnie Zamawiającego w przypadku zmiany właściwości organu podatkowego w terminie 10 dni od dnia takiej zmiany. </w:t>
      </w:r>
    </w:p>
    <w:p w14:paraId="008B82EF" w14:textId="77777777" w:rsidR="00E91C78" w:rsidRPr="00691EC1" w:rsidRDefault="00E91C78" w:rsidP="00E91C78">
      <w:pPr>
        <w:pStyle w:val="Tekstpodstawowywcity"/>
        <w:widowControl/>
        <w:numPr>
          <w:ilvl w:val="0"/>
          <w:numId w:val="7"/>
        </w:numPr>
        <w:spacing w:after="0"/>
        <w:jc w:val="both"/>
        <w:rPr>
          <w:rFonts w:ascii="Calibri" w:hAnsi="Calibri" w:cs="Calibri"/>
        </w:rPr>
      </w:pPr>
      <w:r w:rsidRPr="00691EC1">
        <w:rPr>
          <w:rFonts w:ascii="Calibri" w:hAnsi="Calibri" w:cs="Calibri"/>
        </w:rPr>
        <w:t>Brak skutecznej zapłaty przez Zamawiającego (z uwagi na naruszenie przez Wykonawcę) zasad wynikających z ustępu poprzedzającego nie stanowi nieprawidłowego spełnienia świadczenia przez Zamawiającego i w szczególności nie stanowi podstawy żądania od Zamawiającego odsetek. W takiej sytuacji termin zapłaty biegnie od dnia pisemnego zawiadomienia Zamawiającego przez Wykonawcę o numerze rachunku Wykonawcy właściwym do dokonania zapłaty, dla którego jest prowadzony rachunek VAT.</w:t>
      </w:r>
    </w:p>
    <w:p w14:paraId="1AF1394B" w14:textId="77777777" w:rsidR="00CA5561" w:rsidRPr="00A43C27" w:rsidRDefault="00CA5561" w:rsidP="00CA5561">
      <w:pPr>
        <w:pStyle w:val="Nagwek1"/>
        <w:ind w:right="644"/>
        <w:jc w:val="center"/>
        <w:rPr>
          <w:rFonts w:asciiTheme="minorHAnsi" w:eastAsia="Calibri" w:hAnsiTheme="minorHAnsi" w:cstheme="minorHAnsi"/>
          <w:b w:val="0"/>
          <w:bCs w:val="0"/>
          <w:sz w:val="22"/>
          <w:szCs w:val="22"/>
        </w:rPr>
      </w:pPr>
      <w:r w:rsidRPr="00A43C27">
        <w:rPr>
          <w:rFonts w:asciiTheme="minorHAnsi" w:eastAsia="Calibri" w:hAnsiTheme="minorHAnsi" w:cstheme="minorHAnsi"/>
          <w:sz w:val="22"/>
          <w:szCs w:val="22"/>
        </w:rPr>
        <w:t>§</w:t>
      </w:r>
      <w:r w:rsidRPr="00A43C27">
        <w:rPr>
          <w:rFonts w:asciiTheme="minorHAnsi" w:eastAsia="Calibr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eastAsia="Calibri" w:hAnsiTheme="minorHAnsi" w:cstheme="minorHAnsi"/>
          <w:sz w:val="22"/>
          <w:szCs w:val="22"/>
        </w:rPr>
        <w:t>5.</w:t>
      </w:r>
    </w:p>
    <w:p w14:paraId="332FB575" w14:textId="00465B4C" w:rsidR="00CA5561" w:rsidRPr="00A43C27" w:rsidRDefault="00CA5561" w:rsidP="00AD30C7">
      <w:pPr>
        <w:pStyle w:val="Tekstpodstawowy"/>
        <w:numPr>
          <w:ilvl w:val="0"/>
          <w:numId w:val="6"/>
        </w:numPr>
        <w:tabs>
          <w:tab w:val="left" w:pos="418"/>
        </w:tabs>
        <w:spacing w:before="5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pacing w:val="-1"/>
          <w:sz w:val="22"/>
          <w:szCs w:val="22"/>
        </w:rPr>
        <w:t>Na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przedmiot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zamówienia,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</w:t>
      </w:r>
      <w:r w:rsidRPr="00A43C27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zastrzeżeniem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ust.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2,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3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4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Wykonawca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udziela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gwarancji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="00974E51">
        <w:rPr>
          <w:rFonts w:asciiTheme="minorHAnsi" w:hAnsiTheme="minorHAnsi" w:cstheme="minorHAnsi"/>
          <w:spacing w:val="8"/>
          <w:sz w:val="22"/>
          <w:szCs w:val="22"/>
        </w:rPr>
        <w:t xml:space="preserve">i rękojmi na </w:t>
      </w:r>
      <w:r w:rsidR="00A14A10">
        <w:rPr>
          <w:rFonts w:asciiTheme="minorHAnsi" w:hAnsiTheme="minorHAnsi" w:cstheme="minorHAnsi"/>
          <w:spacing w:val="8"/>
          <w:sz w:val="22"/>
          <w:szCs w:val="22"/>
        </w:rPr>
        <w:t xml:space="preserve">przedmiot zamówienia na </w:t>
      </w:r>
      <w:r w:rsidR="00974E51">
        <w:rPr>
          <w:rFonts w:asciiTheme="minorHAnsi" w:hAnsiTheme="minorHAnsi" w:cstheme="minorHAnsi"/>
          <w:spacing w:val="8"/>
          <w:sz w:val="22"/>
          <w:szCs w:val="22"/>
        </w:rPr>
        <w:t xml:space="preserve">okres </w:t>
      </w:r>
      <w:del w:id="55" w:author="Kamila Jaworowska, ASTOR" w:date="2025-02-05T12:17:00Z" w16du:dateUtc="2025-02-05T11:17:00Z">
        <w:r w:rsidRPr="00A43C27" w:rsidDel="00CD582C">
          <w:rPr>
            <w:rFonts w:asciiTheme="minorHAnsi" w:hAnsiTheme="minorHAnsi" w:cstheme="minorHAnsi"/>
            <w:spacing w:val="-1"/>
            <w:sz w:val="22"/>
            <w:szCs w:val="22"/>
          </w:rPr>
          <w:delText>………………………………………................</w:delText>
        </w:r>
      </w:del>
      <w:ins w:id="56" w:author="Kamila Jaworowska, ASTOR" w:date="2025-02-05T12:17:00Z" w16du:dateUtc="2025-02-05T11:17:00Z">
        <w:r w:rsidR="00CD582C">
          <w:rPr>
            <w:rFonts w:asciiTheme="minorHAnsi" w:hAnsiTheme="minorHAnsi" w:cstheme="minorHAnsi"/>
            <w:spacing w:val="-1"/>
            <w:sz w:val="22"/>
            <w:szCs w:val="22"/>
          </w:rPr>
          <w:t>24 miesięcy</w:t>
        </w:r>
      </w:ins>
    </w:p>
    <w:p w14:paraId="485120B8" w14:textId="250639C0" w:rsidR="00CA5561" w:rsidRPr="00B52EA4" w:rsidRDefault="00CA5561" w:rsidP="00AD30C7">
      <w:pPr>
        <w:pStyle w:val="Tekstpodstawowy"/>
        <w:numPr>
          <w:ilvl w:val="0"/>
          <w:numId w:val="6"/>
        </w:numPr>
        <w:tabs>
          <w:tab w:val="left" w:pos="418"/>
        </w:tabs>
        <w:spacing w:line="245" w:lineRule="auto"/>
        <w:ind w:right="151"/>
        <w:jc w:val="both"/>
        <w:rPr>
          <w:rFonts w:asciiTheme="minorHAnsi" w:hAnsiTheme="minorHAnsi" w:cstheme="minorHAnsi"/>
          <w:sz w:val="22"/>
          <w:szCs w:val="22"/>
        </w:rPr>
      </w:pPr>
      <w:r w:rsidRPr="00B52EA4">
        <w:rPr>
          <w:rFonts w:asciiTheme="minorHAnsi" w:hAnsiTheme="minorHAnsi" w:cstheme="minorHAnsi"/>
          <w:sz w:val="22"/>
          <w:szCs w:val="22"/>
        </w:rPr>
        <w:t>Bieg</w:t>
      </w:r>
      <w:r w:rsidRPr="00B52EA4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B52EA4">
        <w:rPr>
          <w:rFonts w:asciiTheme="minorHAnsi" w:hAnsiTheme="minorHAnsi" w:cstheme="minorHAnsi"/>
          <w:sz w:val="22"/>
          <w:szCs w:val="22"/>
        </w:rPr>
        <w:t>terminu</w:t>
      </w:r>
      <w:r w:rsidRPr="00B52EA4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B52EA4">
        <w:rPr>
          <w:rFonts w:asciiTheme="minorHAnsi" w:hAnsiTheme="minorHAnsi" w:cstheme="minorHAnsi"/>
          <w:sz w:val="22"/>
          <w:szCs w:val="22"/>
        </w:rPr>
        <w:t>gwarancji</w:t>
      </w:r>
      <w:r w:rsidRPr="00B52EA4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B52EA4">
        <w:rPr>
          <w:rFonts w:asciiTheme="minorHAnsi" w:hAnsiTheme="minorHAnsi" w:cstheme="minorHAnsi"/>
          <w:spacing w:val="-1"/>
          <w:sz w:val="22"/>
          <w:szCs w:val="22"/>
        </w:rPr>
        <w:t>rozpoczyna</w:t>
      </w:r>
      <w:r w:rsidRPr="00B52EA4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B52EA4">
        <w:rPr>
          <w:rFonts w:asciiTheme="minorHAnsi" w:hAnsiTheme="minorHAnsi" w:cstheme="minorHAnsi"/>
          <w:sz w:val="22"/>
          <w:szCs w:val="22"/>
        </w:rPr>
        <w:t>w</w:t>
      </w:r>
      <w:r w:rsidRPr="00B52EA4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B52EA4">
        <w:rPr>
          <w:rFonts w:asciiTheme="minorHAnsi" w:hAnsiTheme="minorHAnsi" w:cstheme="minorHAnsi"/>
          <w:sz w:val="22"/>
          <w:szCs w:val="22"/>
        </w:rPr>
        <w:t>dniu</w:t>
      </w:r>
      <w:r w:rsidRPr="00B52EA4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B52EA4">
        <w:rPr>
          <w:rFonts w:asciiTheme="minorHAnsi" w:hAnsiTheme="minorHAnsi" w:cstheme="minorHAnsi"/>
          <w:spacing w:val="-1"/>
          <w:sz w:val="22"/>
          <w:szCs w:val="22"/>
        </w:rPr>
        <w:t>podpisania</w:t>
      </w:r>
      <w:r w:rsidRPr="00B52EA4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B52EA4">
        <w:rPr>
          <w:rFonts w:asciiTheme="minorHAnsi" w:hAnsiTheme="minorHAnsi" w:cstheme="minorHAnsi"/>
          <w:spacing w:val="-1"/>
          <w:sz w:val="22"/>
          <w:szCs w:val="22"/>
        </w:rPr>
        <w:t>(bez</w:t>
      </w:r>
      <w:r w:rsidRPr="00B52EA4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B52EA4">
        <w:rPr>
          <w:rFonts w:asciiTheme="minorHAnsi" w:hAnsiTheme="minorHAnsi" w:cstheme="minorHAnsi"/>
          <w:sz w:val="22"/>
          <w:szCs w:val="22"/>
        </w:rPr>
        <w:t>uwag)</w:t>
      </w:r>
      <w:r w:rsidRPr="00B52EA4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B52EA4">
        <w:rPr>
          <w:rFonts w:asciiTheme="minorHAnsi" w:hAnsiTheme="minorHAnsi" w:cstheme="minorHAnsi"/>
          <w:spacing w:val="-1"/>
          <w:sz w:val="22"/>
          <w:szCs w:val="22"/>
        </w:rPr>
        <w:t>protokołu</w:t>
      </w:r>
      <w:r w:rsidRPr="00B52EA4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B52EA4">
        <w:rPr>
          <w:rFonts w:asciiTheme="minorHAnsi" w:hAnsiTheme="minorHAnsi" w:cstheme="minorHAnsi"/>
          <w:spacing w:val="-1"/>
          <w:sz w:val="22"/>
          <w:szCs w:val="22"/>
        </w:rPr>
        <w:t>końcowego</w:t>
      </w:r>
      <w:r w:rsidR="00B52EA4" w:rsidRPr="00B52EA4">
        <w:rPr>
          <w:rFonts w:asciiTheme="minorHAnsi" w:hAnsiTheme="minorHAnsi" w:cstheme="minorHAnsi"/>
          <w:spacing w:val="-1"/>
          <w:sz w:val="22"/>
          <w:szCs w:val="22"/>
        </w:rPr>
        <w:t>.</w:t>
      </w:r>
    </w:p>
    <w:p w14:paraId="6B611D2A" w14:textId="505A52D3" w:rsidR="00CA5561" w:rsidRPr="00A43C27" w:rsidRDefault="00CA5561" w:rsidP="00AD30C7">
      <w:pPr>
        <w:pStyle w:val="Tekstpodstawowy"/>
        <w:numPr>
          <w:ilvl w:val="0"/>
          <w:numId w:val="6"/>
        </w:numPr>
        <w:tabs>
          <w:tab w:val="left" w:pos="418"/>
        </w:tabs>
        <w:spacing w:line="245" w:lineRule="auto"/>
        <w:ind w:right="144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Zamawiający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powiadomi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Wykonawcę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wszelkich</w:t>
      </w:r>
      <w:r w:rsidRPr="00A43C27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ujawnionych</w:t>
      </w:r>
      <w:r w:rsidRPr="00A43C27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wadach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usterkach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terminie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7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dni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od</w:t>
      </w:r>
      <w:r w:rsidRPr="00A43C27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dnia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powzięcia</w:t>
      </w:r>
      <w:r w:rsidRPr="00A43C27">
        <w:rPr>
          <w:rFonts w:asciiTheme="minorHAnsi" w:eastAsia="Times New Roman" w:hAnsiTheme="minorHAnsi" w:cstheme="minorHAnsi"/>
          <w:spacing w:val="88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wiadomości</w:t>
      </w:r>
      <w:r w:rsidRPr="00A43C27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usterce</w:t>
      </w:r>
      <w:r w:rsidRPr="00A43C27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lub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wadzie.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Wykonawca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będzie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przyjmował</w:t>
      </w:r>
      <w:r w:rsidRPr="00A43C27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zgłoszenia</w:t>
      </w:r>
      <w:r w:rsidRPr="00A43C27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pisemnie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swojej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siedzibie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lub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pocztą</w:t>
      </w:r>
      <w:r w:rsidRPr="00A43C27">
        <w:rPr>
          <w:rFonts w:asciiTheme="minorHAnsi" w:eastAsia="Times New Roman" w:hAnsiTheme="minorHAnsi" w:cstheme="minorHAnsi"/>
          <w:spacing w:val="96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elektroniczną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faxem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pod</w:t>
      </w:r>
      <w:r w:rsidRPr="00A43C27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adresem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nr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faksu: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del w:id="57" w:author="Kamila Jaworowska, ASTOR" w:date="2025-02-17T10:54:00Z" w16du:dateUtc="2025-02-17T09:54:00Z">
        <w:r w:rsidRPr="00A43C27" w:rsidDel="00E86BA9">
          <w:rPr>
            <w:rFonts w:asciiTheme="minorHAnsi" w:hAnsiTheme="minorHAnsi" w:cstheme="minorHAnsi"/>
            <w:sz w:val="22"/>
            <w:szCs w:val="22"/>
          </w:rPr>
          <w:delText>………………………………………………………………………………………………………………</w:delText>
        </w:r>
      </w:del>
      <w:ins w:id="58" w:author="Kamila Jaworowska, ASTOR" w:date="2025-02-17T10:54:00Z" w16du:dateUtc="2025-02-17T09:54:00Z">
        <w:r w:rsidR="00E86BA9">
          <w:rPr>
            <w:rFonts w:asciiTheme="minorHAnsi" w:hAnsiTheme="minorHAnsi" w:cstheme="minorHAnsi"/>
            <w:sz w:val="22"/>
            <w:szCs w:val="22"/>
          </w:rPr>
          <w:t>-</w:t>
        </w:r>
      </w:ins>
    </w:p>
    <w:p w14:paraId="07A8CACC" w14:textId="509A77BA" w:rsidR="00CA5561" w:rsidRPr="00A43C27" w:rsidRDefault="00CA5561" w:rsidP="00AD30C7">
      <w:pPr>
        <w:pStyle w:val="Tekstpodstawowy"/>
        <w:numPr>
          <w:ilvl w:val="0"/>
          <w:numId w:val="6"/>
        </w:numPr>
        <w:tabs>
          <w:tab w:val="left" w:pos="418"/>
        </w:tabs>
        <w:spacing w:line="245" w:lineRule="auto"/>
        <w:ind w:right="147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Maksymalny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czas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reakcji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liczony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od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momentu</w:t>
      </w:r>
      <w:r w:rsidRPr="00A43C27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zgłoszenia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przez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Zamawiającego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wady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lub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usterki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do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czasu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przybycia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</w:t>
      </w:r>
      <w:r w:rsidRPr="00A43C27">
        <w:rPr>
          <w:rFonts w:asciiTheme="minorHAnsi" w:hAnsiTheme="minorHAnsi" w:cstheme="minorHAnsi"/>
          <w:spacing w:val="86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miejsce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osoby</w:t>
      </w:r>
      <w:r w:rsidRPr="00A43C27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ze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strony</w:t>
      </w:r>
      <w:r w:rsidRPr="00A43C27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Wykonawcy,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wstępne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zdiagnozowanie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przyczyny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usterki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oszacowanie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czasu</w:t>
      </w:r>
      <w:r w:rsidRPr="00A43C27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naprawy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wynosi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ins w:id="59" w:author="Kamila Jaworowska, ASTOR" w:date="2025-02-17T10:54:00Z" w16du:dateUtc="2025-02-17T09:54:00Z">
        <w:r w:rsidR="00E86BA9">
          <w:rPr>
            <w:rFonts w:asciiTheme="minorHAnsi" w:hAnsiTheme="minorHAnsi" w:cstheme="minorHAnsi"/>
            <w:sz w:val="22"/>
            <w:szCs w:val="22"/>
          </w:rPr>
          <w:t>5</w:t>
        </w:r>
      </w:ins>
      <w:del w:id="60" w:author="Kamila Jaworowska, ASTOR" w:date="2025-02-17T10:54:00Z" w16du:dateUtc="2025-02-17T09:54:00Z">
        <w:r w:rsidRPr="00A43C27" w:rsidDel="00E86BA9">
          <w:rPr>
            <w:rFonts w:asciiTheme="minorHAnsi" w:hAnsiTheme="minorHAnsi" w:cstheme="minorHAnsi"/>
            <w:sz w:val="22"/>
            <w:szCs w:val="22"/>
          </w:rPr>
          <w:delText>2</w:delText>
        </w:r>
      </w:del>
      <w:r w:rsidRPr="00A43C27">
        <w:rPr>
          <w:rFonts w:asciiTheme="minorHAnsi" w:hAnsiTheme="minorHAnsi" w:cstheme="minorHAnsi"/>
          <w:spacing w:val="72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dni</w:t>
      </w:r>
      <w:r w:rsidRPr="00A43C27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robocze</w:t>
      </w:r>
      <w:ins w:id="61" w:author="Kamila Jaworowska, ASTOR" w:date="2025-02-17T10:54:00Z" w16du:dateUtc="2025-02-17T09:54:00Z">
        <w:r w:rsidR="00E86BA9">
          <w:rPr>
            <w:rFonts w:asciiTheme="minorHAnsi" w:hAnsiTheme="minorHAnsi" w:cstheme="minorHAnsi"/>
            <w:spacing w:val="-1"/>
            <w:sz w:val="22"/>
            <w:szCs w:val="22"/>
          </w:rPr>
          <w:t>ych</w:t>
        </w:r>
      </w:ins>
      <w:r w:rsidRPr="00A43C27">
        <w:rPr>
          <w:rFonts w:asciiTheme="minorHAnsi" w:hAnsiTheme="minorHAnsi" w:cstheme="minorHAnsi"/>
          <w:spacing w:val="-1"/>
          <w:sz w:val="22"/>
          <w:szCs w:val="22"/>
        </w:rPr>
        <w:t>.</w:t>
      </w:r>
    </w:p>
    <w:p w14:paraId="7178B55F" w14:textId="13067D1E" w:rsidR="00CA5561" w:rsidRPr="00A43C27" w:rsidRDefault="00CA5561" w:rsidP="00AD30C7">
      <w:pPr>
        <w:pStyle w:val="Tekstpodstawowy"/>
        <w:numPr>
          <w:ilvl w:val="0"/>
          <w:numId w:val="6"/>
        </w:numPr>
        <w:tabs>
          <w:tab w:val="left" w:pos="418"/>
        </w:tabs>
        <w:spacing w:line="245" w:lineRule="auto"/>
        <w:ind w:right="148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Termin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usunięcia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wa</w:t>
      </w:r>
      <w:r w:rsidRPr="00A43C27">
        <w:rPr>
          <w:rFonts w:asciiTheme="minorHAnsi" w:hAnsiTheme="minorHAnsi" w:cstheme="minorHAnsi"/>
          <w:sz w:val="22"/>
          <w:szCs w:val="22"/>
        </w:rPr>
        <w:t>d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usterek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okresie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gwarancji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winien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być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nie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dłuższy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niż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ins w:id="62" w:author="Kamila Jaworowska, ASTOR" w:date="2025-02-17T10:54:00Z" w16du:dateUtc="2025-02-17T09:54:00Z">
        <w:r w:rsidR="00E86BA9">
          <w:rPr>
            <w:rFonts w:asciiTheme="minorHAnsi" w:hAnsiTheme="minorHAnsi" w:cstheme="minorHAnsi"/>
            <w:sz w:val="22"/>
            <w:szCs w:val="22"/>
          </w:rPr>
          <w:t>10</w:t>
        </w:r>
      </w:ins>
      <w:del w:id="63" w:author="Kamila Jaworowska, ASTOR" w:date="2025-02-17T10:54:00Z" w16du:dateUtc="2025-02-17T09:54:00Z">
        <w:r w:rsidRPr="00A43C27" w:rsidDel="00E86BA9">
          <w:rPr>
            <w:rFonts w:asciiTheme="minorHAnsi" w:hAnsiTheme="minorHAnsi" w:cstheme="minorHAnsi"/>
            <w:sz w:val="22"/>
            <w:szCs w:val="22"/>
          </w:rPr>
          <w:delText>5</w:delText>
        </w:r>
      </w:del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dni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roboczych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od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dnia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powiadomienia</w:t>
      </w:r>
      <w:r w:rsidRPr="00A43C27">
        <w:rPr>
          <w:rFonts w:asciiTheme="minorHAnsi" w:hAnsiTheme="minorHAnsi" w:cstheme="minorHAnsi"/>
          <w:spacing w:val="92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przez</w:t>
      </w:r>
      <w:r w:rsidRPr="00A43C27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Zamawiającego</w:t>
      </w:r>
      <w:r w:rsidRPr="00A43C27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ujawnionych</w:t>
      </w:r>
      <w:r w:rsidRPr="00A43C27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wadach</w:t>
      </w:r>
      <w:r w:rsidRPr="00A43C27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usterkach</w:t>
      </w:r>
      <w:r w:rsidRPr="00A43C27">
        <w:rPr>
          <w:rFonts w:asciiTheme="minorHAnsi" w:hAnsiTheme="minorHAnsi" w:cstheme="minorHAnsi"/>
          <w:spacing w:val="4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przedmiocie</w:t>
      </w:r>
      <w:r w:rsidRPr="00A43C27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zamówienia.</w:t>
      </w:r>
      <w:r w:rsidRPr="00A43C27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technicznie</w:t>
      </w:r>
      <w:r w:rsidRPr="00A43C27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uzasadnionych</w:t>
      </w:r>
      <w:r w:rsidRPr="00A43C27">
        <w:rPr>
          <w:rFonts w:asciiTheme="minorHAnsi" w:hAnsiTheme="minorHAnsi" w:cstheme="minorHAnsi"/>
          <w:spacing w:val="40"/>
          <w:w w:val="10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przypadkach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termin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ten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może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zostać</w:t>
      </w:r>
      <w:r w:rsidRPr="00A43C27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wydłużony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zgodą</w:t>
      </w:r>
      <w:r w:rsidRPr="00A43C27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Zamawiającego.</w:t>
      </w:r>
      <w:r w:rsidRPr="00A43C27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Niedotrzymanie</w:t>
      </w:r>
      <w:r w:rsidRPr="00A43C27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terminu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podstawowego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(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5</w:t>
      </w:r>
      <w:r w:rsidRPr="00A43C27">
        <w:rPr>
          <w:rFonts w:asciiTheme="minorHAnsi" w:hAnsiTheme="minorHAnsi" w:cstheme="minorHAnsi"/>
          <w:spacing w:val="88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dni)</w:t>
      </w:r>
      <w:r w:rsidRPr="00A43C27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bądź</w:t>
      </w:r>
      <w:r w:rsidRPr="00A43C27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wydłużonego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będzie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upoważniać</w:t>
      </w:r>
      <w:r w:rsidRPr="00A43C27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Zamawiającego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do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ich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usunięcia</w:t>
      </w:r>
      <w:r w:rsidRPr="00A43C27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koszt</w:t>
      </w:r>
      <w:r w:rsidRPr="00A43C27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Wykonawcy</w:t>
      </w:r>
      <w:r w:rsidRPr="00A43C27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oraz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naliczenia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kar</w:t>
      </w:r>
      <w:r w:rsidRPr="00A43C27">
        <w:rPr>
          <w:rFonts w:asciiTheme="minorHAnsi" w:hAnsiTheme="minorHAnsi" w:cstheme="minorHAnsi"/>
          <w:spacing w:val="74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umownych,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zastrzeżeniem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t</w:t>
      </w:r>
      <w:r w:rsidRPr="00A43C27">
        <w:rPr>
          <w:rFonts w:asciiTheme="minorHAnsi" w:hAnsiTheme="minorHAnsi" w:cstheme="minorHAnsi"/>
          <w:sz w:val="22"/>
          <w:szCs w:val="22"/>
        </w:rPr>
        <w:t>.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="00D41FD4">
        <w:rPr>
          <w:rFonts w:asciiTheme="minorHAnsi" w:hAnsiTheme="minorHAnsi" w:cstheme="minorHAnsi"/>
          <w:sz w:val="22"/>
          <w:szCs w:val="22"/>
        </w:rPr>
        <w:t>6</w:t>
      </w:r>
    </w:p>
    <w:p w14:paraId="3ED2DF5E" w14:textId="77777777" w:rsidR="00CA5561" w:rsidRPr="00A43C27" w:rsidRDefault="00CA5561" w:rsidP="00AD30C7">
      <w:pPr>
        <w:pStyle w:val="Tekstpodstawowy"/>
        <w:numPr>
          <w:ilvl w:val="0"/>
          <w:numId w:val="6"/>
        </w:numPr>
        <w:tabs>
          <w:tab w:val="left" w:pos="418"/>
        </w:tabs>
        <w:spacing w:line="245" w:lineRule="auto"/>
        <w:ind w:right="150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przypadku</w:t>
      </w:r>
      <w:r w:rsidRPr="00A43C27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wydłużonego</w:t>
      </w:r>
      <w:r w:rsidRPr="00A43C27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terminu</w:t>
      </w:r>
      <w:r w:rsidRPr="00A43C27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naprawy</w:t>
      </w:r>
      <w:r w:rsidRPr="00A43C27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Zamawiający</w:t>
      </w:r>
      <w:r w:rsidRPr="00A43C27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ma</w:t>
      </w:r>
      <w:r w:rsidRPr="00A43C27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prawo</w:t>
      </w:r>
      <w:r w:rsidRPr="00A43C27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zażądać</w:t>
      </w:r>
      <w:r w:rsidRPr="00A43C27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dostarczenia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równoważnego</w:t>
      </w:r>
      <w:r w:rsidRPr="00A43C27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sprzętu</w:t>
      </w:r>
      <w:r w:rsidRPr="00A43C27">
        <w:rPr>
          <w:rFonts w:asciiTheme="minorHAnsi" w:hAnsiTheme="minorHAnsi" w:cstheme="minorHAnsi"/>
          <w:spacing w:val="38"/>
          <w:w w:val="10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zastępczego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czas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trwania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naprawy,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najwcześniej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na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szósty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dzień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roboczy,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przypadku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naprawy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gwarancyjnej,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której</w:t>
      </w:r>
      <w:r w:rsidRPr="00A43C27">
        <w:rPr>
          <w:rFonts w:asciiTheme="minorHAnsi" w:hAnsiTheme="minorHAnsi" w:cstheme="minorHAnsi"/>
          <w:spacing w:val="94"/>
          <w:w w:val="10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realizacja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potrwa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dłużej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ni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ż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5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dni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roboczych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od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przyjęcia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zgłoszenia.</w:t>
      </w:r>
    </w:p>
    <w:p w14:paraId="3ACFFBAE" w14:textId="4FF973B7" w:rsidR="00CA5561" w:rsidRPr="00A43C27" w:rsidRDefault="00CA5561" w:rsidP="00AD30C7">
      <w:pPr>
        <w:pStyle w:val="Tekstpodstawowy"/>
        <w:numPr>
          <w:ilvl w:val="0"/>
          <w:numId w:val="6"/>
        </w:numPr>
        <w:tabs>
          <w:tab w:val="left" w:pos="418"/>
        </w:tabs>
        <w:spacing w:before="2" w:line="245" w:lineRule="auto"/>
        <w:ind w:right="148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lastRenderedPageBreak/>
        <w:t>W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przypadku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konieczności</w:t>
      </w:r>
      <w:r w:rsidRPr="00A43C27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dokonania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naprawy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poza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miejscem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użytkowania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Wyposażenia,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Wykonawca</w:t>
      </w:r>
      <w:r w:rsidRPr="00A43C27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zobowiązuje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się</w:t>
      </w:r>
      <w:r w:rsidRPr="00A43C27">
        <w:rPr>
          <w:rFonts w:asciiTheme="minorHAnsi" w:hAnsiTheme="minorHAnsi" w:cstheme="minorHAnsi"/>
          <w:spacing w:val="62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do</w:t>
      </w:r>
      <w:r w:rsidRPr="00A43C27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odbioru</w:t>
      </w:r>
      <w:r w:rsidRPr="00A43C27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sprzętu</w:t>
      </w:r>
      <w:r w:rsidRPr="00A43C27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podlegającego</w:t>
      </w:r>
      <w:r w:rsidRPr="00A43C27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naprawie</w:t>
      </w:r>
      <w:r w:rsidRPr="00A43C27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gwarancyjnej</w:t>
      </w:r>
      <w:r w:rsidRPr="00A43C27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jego</w:t>
      </w:r>
      <w:r w:rsidRPr="00A43C27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0A4BE1">
        <w:rPr>
          <w:rFonts w:asciiTheme="minorHAnsi" w:hAnsiTheme="minorHAnsi" w:cstheme="minorHAnsi"/>
          <w:spacing w:val="-1"/>
          <w:sz w:val="22"/>
          <w:szCs w:val="22"/>
        </w:rPr>
        <w:t>zwrotu,</w:t>
      </w:r>
      <w:r w:rsidRPr="000A4BE1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0A4BE1">
        <w:rPr>
          <w:rFonts w:asciiTheme="minorHAnsi" w:hAnsiTheme="minorHAnsi" w:cstheme="minorHAnsi"/>
          <w:sz w:val="22"/>
          <w:szCs w:val="22"/>
        </w:rPr>
        <w:t>od</w:t>
      </w:r>
      <w:r w:rsidRPr="000A4BE1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="00C51D39" w:rsidRPr="000A4BE1">
        <w:rPr>
          <w:rFonts w:asciiTheme="minorHAnsi" w:hAnsiTheme="minorHAnsi" w:cstheme="minorHAnsi"/>
          <w:spacing w:val="38"/>
          <w:sz w:val="22"/>
          <w:szCs w:val="22"/>
        </w:rPr>
        <w:t>i</w:t>
      </w:r>
      <w:r w:rsidRPr="000A4BE1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0A4BE1">
        <w:rPr>
          <w:rFonts w:asciiTheme="minorHAnsi" w:hAnsiTheme="minorHAnsi" w:cstheme="minorHAnsi"/>
          <w:sz w:val="22"/>
          <w:szCs w:val="22"/>
        </w:rPr>
        <w:t>do</w:t>
      </w:r>
      <w:r w:rsidRPr="000A4BE1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0A4BE1">
        <w:rPr>
          <w:rFonts w:asciiTheme="minorHAnsi" w:hAnsiTheme="minorHAnsi" w:cstheme="minorHAnsi"/>
          <w:sz w:val="22"/>
          <w:szCs w:val="22"/>
        </w:rPr>
        <w:t>miejsca</w:t>
      </w:r>
      <w:r w:rsidRPr="000A4BE1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0A4BE1">
        <w:rPr>
          <w:rFonts w:asciiTheme="minorHAnsi" w:hAnsiTheme="minorHAnsi" w:cstheme="minorHAnsi"/>
          <w:sz w:val="22"/>
          <w:szCs w:val="22"/>
        </w:rPr>
        <w:t>użytkowania,</w:t>
      </w:r>
      <w:r w:rsidRPr="000A4BE1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0A4BE1">
        <w:rPr>
          <w:rFonts w:asciiTheme="minorHAnsi" w:hAnsiTheme="minorHAnsi" w:cstheme="minorHAnsi"/>
          <w:sz w:val="22"/>
          <w:szCs w:val="22"/>
        </w:rPr>
        <w:t>tj.</w:t>
      </w:r>
      <w:r w:rsidRPr="000A4BE1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0A4BE1">
        <w:rPr>
          <w:rFonts w:asciiTheme="minorHAnsi" w:hAnsiTheme="minorHAnsi" w:cstheme="minorHAnsi"/>
          <w:spacing w:val="-1"/>
          <w:sz w:val="22"/>
          <w:szCs w:val="22"/>
        </w:rPr>
        <w:t>Pracowni</w:t>
      </w:r>
      <w:r w:rsidRPr="000A4BE1">
        <w:rPr>
          <w:rFonts w:asciiTheme="minorHAnsi" w:hAnsiTheme="minorHAnsi" w:cstheme="minorHAnsi"/>
          <w:spacing w:val="76"/>
          <w:w w:val="101"/>
          <w:sz w:val="22"/>
          <w:szCs w:val="22"/>
        </w:rPr>
        <w:t xml:space="preserve"> </w:t>
      </w:r>
      <w:r w:rsidR="002D551A" w:rsidRPr="000A4BE1">
        <w:rPr>
          <w:rFonts w:asciiTheme="minorHAnsi" w:hAnsiTheme="minorHAnsi" w:cstheme="minorHAnsi"/>
          <w:spacing w:val="-1"/>
          <w:sz w:val="22"/>
          <w:szCs w:val="22"/>
        </w:rPr>
        <w:t>Mechatroni</w:t>
      </w:r>
      <w:r w:rsidR="00B52EA4" w:rsidRPr="000A4BE1">
        <w:rPr>
          <w:rFonts w:asciiTheme="minorHAnsi" w:hAnsiTheme="minorHAnsi" w:cstheme="minorHAnsi"/>
          <w:spacing w:val="-1"/>
          <w:sz w:val="22"/>
          <w:szCs w:val="22"/>
        </w:rPr>
        <w:t>ki</w:t>
      </w:r>
      <w:r w:rsidRPr="000A4BE1">
        <w:rPr>
          <w:rFonts w:asciiTheme="minorHAnsi" w:hAnsiTheme="minorHAnsi" w:cstheme="minorHAnsi"/>
          <w:spacing w:val="-1"/>
          <w:sz w:val="22"/>
          <w:szCs w:val="22"/>
        </w:rPr>
        <w:t>,</w:t>
      </w:r>
      <w:r w:rsidRPr="000A4BE1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0A4BE1">
        <w:rPr>
          <w:rFonts w:asciiTheme="minorHAnsi" w:hAnsiTheme="minorHAnsi" w:cstheme="minorHAnsi"/>
          <w:sz w:val="22"/>
          <w:szCs w:val="22"/>
        </w:rPr>
        <w:t>zlokalizowanej</w:t>
      </w:r>
      <w:r w:rsidRPr="000A4BE1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0A4BE1">
        <w:rPr>
          <w:rFonts w:asciiTheme="minorHAnsi" w:hAnsiTheme="minorHAnsi" w:cstheme="minorHAnsi"/>
          <w:sz w:val="22"/>
          <w:szCs w:val="22"/>
        </w:rPr>
        <w:t>w</w:t>
      </w:r>
      <w:r w:rsidRPr="000A4BE1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="002E0F66" w:rsidRPr="000A4BE1">
        <w:rPr>
          <w:rFonts w:cs="Calibri"/>
          <w:sz w:val="22"/>
          <w:szCs w:val="22"/>
        </w:rPr>
        <w:t>Technikum Tarnowo Podgórne</w:t>
      </w:r>
      <w:r w:rsidR="00B52EA4" w:rsidRPr="000A4BE1">
        <w:rPr>
          <w:rFonts w:cs="Calibri"/>
          <w:sz w:val="22"/>
          <w:szCs w:val="22"/>
        </w:rPr>
        <w:t xml:space="preserve"> </w:t>
      </w:r>
      <w:r w:rsidR="002E0F66" w:rsidRPr="000A4BE1">
        <w:rPr>
          <w:rFonts w:cs="Calibri"/>
          <w:sz w:val="22"/>
          <w:szCs w:val="22"/>
        </w:rPr>
        <w:t>Tarnowo Podgórne</w:t>
      </w:r>
      <w:r w:rsidRPr="000A4BE1">
        <w:rPr>
          <w:rFonts w:asciiTheme="minorHAnsi" w:hAnsiTheme="minorHAnsi" w:cstheme="minorHAnsi"/>
          <w:sz w:val="22"/>
          <w:szCs w:val="22"/>
        </w:rPr>
        <w:t>, ul. Nowa 60,</w:t>
      </w:r>
      <w:r w:rsidRPr="000A4BE1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0A4BE1">
        <w:rPr>
          <w:rFonts w:asciiTheme="minorHAnsi" w:hAnsiTheme="minorHAnsi" w:cstheme="minorHAnsi"/>
          <w:sz w:val="22"/>
          <w:szCs w:val="22"/>
        </w:rPr>
        <w:t>własnym</w:t>
      </w:r>
      <w:r w:rsidRPr="000A4BE1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0A4BE1">
        <w:rPr>
          <w:rFonts w:asciiTheme="minorHAnsi" w:hAnsiTheme="minorHAnsi" w:cstheme="minorHAnsi"/>
          <w:spacing w:val="-1"/>
          <w:sz w:val="22"/>
          <w:szCs w:val="22"/>
        </w:rPr>
        <w:t>transportem</w:t>
      </w:r>
      <w:r w:rsidRPr="000A4BE1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0A4BE1">
        <w:rPr>
          <w:rFonts w:asciiTheme="minorHAnsi" w:hAnsiTheme="minorHAnsi" w:cstheme="minorHAnsi"/>
          <w:sz w:val="22"/>
          <w:szCs w:val="22"/>
        </w:rPr>
        <w:t>i</w:t>
      </w:r>
      <w:r w:rsidRPr="000A4BE1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0A4BE1">
        <w:rPr>
          <w:rFonts w:asciiTheme="minorHAnsi" w:hAnsiTheme="minorHAnsi" w:cstheme="minorHAnsi"/>
          <w:sz w:val="22"/>
          <w:szCs w:val="22"/>
        </w:rPr>
        <w:t>na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własny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koszt.</w:t>
      </w:r>
      <w:r w:rsidR="000837F4">
        <w:rPr>
          <w:rFonts w:asciiTheme="minorHAnsi" w:hAnsiTheme="minorHAnsi" w:cstheme="minorHAnsi"/>
          <w:sz w:val="22"/>
          <w:szCs w:val="22"/>
        </w:rPr>
        <w:t xml:space="preserve"> W razie konieczności obowiązek Wykonawcy dotyczy również demontażu i ponownego montażu urządzenia bądź jego części.</w:t>
      </w:r>
    </w:p>
    <w:p w14:paraId="57F71694" w14:textId="1D59DACB" w:rsidR="00CA5561" w:rsidRPr="00A43C27" w:rsidRDefault="00CA5561" w:rsidP="00AD30C7">
      <w:pPr>
        <w:pStyle w:val="Tekstpodstawowy"/>
        <w:numPr>
          <w:ilvl w:val="0"/>
          <w:numId w:val="6"/>
        </w:numPr>
        <w:tabs>
          <w:tab w:val="left" w:pos="418"/>
        </w:tabs>
        <w:spacing w:line="245" w:lineRule="auto"/>
        <w:ind w:right="149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Wykonawca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terminie</w:t>
      </w:r>
      <w:r w:rsidRPr="00A43C27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5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dni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roboczych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od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zgłoszenia</w:t>
      </w:r>
      <w:r w:rsidRPr="00A43C27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wymieni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wyposażenie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nowe,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wolne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od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wad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sytuacji,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gdy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po</w:t>
      </w:r>
      <w:r w:rsidRPr="00A43C27">
        <w:rPr>
          <w:rFonts w:asciiTheme="minorHAnsi" w:hAnsiTheme="minorHAnsi" w:cstheme="minorHAnsi"/>
          <w:spacing w:val="66"/>
          <w:w w:val="10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dwukrotnej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naprawie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wyposażenie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ni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działa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zgodnie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</w:t>
      </w:r>
      <w:r w:rsidR="000837F4">
        <w:rPr>
          <w:rFonts w:asciiTheme="minorHAnsi" w:hAnsiTheme="minorHAnsi" w:cstheme="minorHAnsi"/>
          <w:spacing w:val="9"/>
          <w:sz w:val="22"/>
          <w:szCs w:val="22"/>
        </w:rPr>
        <w:t> </w:t>
      </w:r>
      <w:r w:rsidRPr="00A43C27">
        <w:rPr>
          <w:rFonts w:asciiTheme="minorHAnsi" w:hAnsiTheme="minorHAnsi" w:cstheme="minorHAnsi"/>
          <w:sz w:val="22"/>
          <w:szCs w:val="22"/>
        </w:rPr>
        <w:t>przeznaczeniem.</w:t>
      </w:r>
    </w:p>
    <w:p w14:paraId="06E52E17" w14:textId="77777777" w:rsidR="00CA5561" w:rsidRPr="00A43C27" w:rsidRDefault="00CA5561" w:rsidP="00CA5561">
      <w:pPr>
        <w:pStyle w:val="Nagwek1"/>
        <w:ind w:right="644"/>
        <w:jc w:val="center"/>
        <w:rPr>
          <w:rFonts w:asciiTheme="minorHAnsi" w:eastAsia="Calibri" w:hAnsiTheme="minorHAnsi" w:cstheme="minorHAnsi"/>
          <w:b w:val="0"/>
          <w:bCs w:val="0"/>
          <w:sz w:val="22"/>
          <w:szCs w:val="22"/>
        </w:rPr>
      </w:pPr>
      <w:r w:rsidRPr="00A43C27">
        <w:rPr>
          <w:rFonts w:asciiTheme="minorHAnsi" w:eastAsia="Calibri" w:hAnsiTheme="minorHAnsi" w:cstheme="minorHAnsi"/>
          <w:sz w:val="22"/>
          <w:szCs w:val="22"/>
        </w:rPr>
        <w:t>§</w:t>
      </w:r>
      <w:r w:rsidRPr="00A43C27">
        <w:rPr>
          <w:rFonts w:asciiTheme="minorHAnsi" w:eastAsia="Calibr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eastAsia="Calibri" w:hAnsiTheme="minorHAnsi" w:cstheme="minorHAnsi"/>
          <w:sz w:val="22"/>
          <w:szCs w:val="22"/>
        </w:rPr>
        <w:t>6.</w:t>
      </w:r>
    </w:p>
    <w:p w14:paraId="2125D95C" w14:textId="52ED506F" w:rsidR="00CA5561" w:rsidRPr="00C51D39" w:rsidRDefault="00CA5561" w:rsidP="000A4BE1">
      <w:pPr>
        <w:pStyle w:val="Tekstpodstawowy"/>
        <w:numPr>
          <w:ilvl w:val="0"/>
          <w:numId w:val="5"/>
        </w:numPr>
        <w:tabs>
          <w:tab w:val="left" w:pos="418"/>
        </w:tabs>
        <w:spacing w:before="3"/>
        <w:jc w:val="both"/>
        <w:rPr>
          <w:rFonts w:asciiTheme="minorHAnsi" w:hAnsiTheme="minorHAnsi" w:cstheme="minorHAnsi"/>
          <w:sz w:val="22"/>
          <w:szCs w:val="22"/>
        </w:rPr>
      </w:pPr>
      <w:r w:rsidRPr="00C51D39">
        <w:rPr>
          <w:rFonts w:asciiTheme="minorHAnsi" w:hAnsiTheme="minorHAnsi" w:cstheme="minorHAnsi"/>
          <w:sz w:val="22"/>
          <w:szCs w:val="22"/>
        </w:rPr>
        <w:t>Wykonawca</w:t>
      </w:r>
      <w:r w:rsidRPr="00C51D39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C51D39">
        <w:rPr>
          <w:rFonts w:asciiTheme="minorHAnsi" w:hAnsiTheme="minorHAnsi" w:cstheme="minorHAnsi"/>
          <w:spacing w:val="-1"/>
          <w:sz w:val="22"/>
          <w:szCs w:val="22"/>
        </w:rPr>
        <w:t>jest</w:t>
      </w:r>
      <w:r w:rsidRPr="00C51D39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C51D39">
        <w:rPr>
          <w:rFonts w:asciiTheme="minorHAnsi" w:hAnsiTheme="minorHAnsi" w:cstheme="minorHAnsi"/>
          <w:sz w:val="22"/>
          <w:szCs w:val="22"/>
        </w:rPr>
        <w:t>zobowiązany</w:t>
      </w:r>
      <w:r w:rsidRPr="00C51D39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C51D39">
        <w:rPr>
          <w:rFonts w:asciiTheme="minorHAnsi" w:hAnsiTheme="minorHAnsi" w:cstheme="minorHAnsi"/>
          <w:sz w:val="22"/>
          <w:szCs w:val="22"/>
        </w:rPr>
        <w:t>do</w:t>
      </w:r>
      <w:r w:rsidRPr="00C51D39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C51D39">
        <w:rPr>
          <w:rFonts w:asciiTheme="minorHAnsi" w:hAnsiTheme="minorHAnsi" w:cstheme="minorHAnsi"/>
          <w:sz w:val="22"/>
          <w:szCs w:val="22"/>
        </w:rPr>
        <w:t>zapłacenia</w:t>
      </w:r>
      <w:r w:rsidRPr="00C51D39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C51D39">
        <w:rPr>
          <w:rFonts w:asciiTheme="minorHAnsi" w:hAnsiTheme="minorHAnsi" w:cstheme="minorHAnsi"/>
          <w:sz w:val="22"/>
          <w:szCs w:val="22"/>
        </w:rPr>
        <w:t>Zamawiającemu</w:t>
      </w:r>
      <w:r w:rsidRPr="00C51D39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C51D39">
        <w:rPr>
          <w:rFonts w:asciiTheme="minorHAnsi" w:hAnsiTheme="minorHAnsi" w:cstheme="minorHAnsi"/>
          <w:sz w:val="22"/>
          <w:szCs w:val="22"/>
        </w:rPr>
        <w:t>następujących</w:t>
      </w:r>
      <w:r w:rsidRPr="00C51D39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C51D39">
        <w:rPr>
          <w:rFonts w:asciiTheme="minorHAnsi" w:hAnsiTheme="minorHAnsi" w:cstheme="minorHAnsi"/>
          <w:sz w:val="22"/>
          <w:szCs w:val="22"/>
        </w:rPr>
        <w:t>kar</w:t>
      </w:r>
      <w:r w:rsidRPr="00C51D39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C51D39">
        <w:rPr>
          <w:rFonts w:asciiTheme="minorHAnsi" w:hAnsiTheme="minorHAnsi" w:cstheme="minorHAnsi"/>
          <w:sz w:val="22"/>
          <w:szCs w:val="22"/>
        </w:rPr>
        <w:t>umownych</w:t>
      </w:r>
      <w:r w:rsidR="001D535C">
        <w:rPr>
          <w:rFonts w:asciiTheme="minorHAnsi" w:hAnsiTheme="minorHAnsi" w:cstheme="minorHAnsi"/>
          <w:sz w:val="22"/>
          <w:szCs w:val="22"/>
        </w:rPr>
        <w:t xml:space="preserve"> w stosunku do danej części zamówienia</w:t>
      </w:r>
      <w:r w:rsidRPr="00C51D39">
        <w:rPr>
          <w:rFonts w:asciiTheme="minorHAnsi" w:hAnsiTheme="minorHAnsi" w:cstheme="minorHAnsi"/>
          <w:sz w:val="22"/>
          <w:szCs w:val="22"/>
        </w:rPr>
        <w:t>:</w:t>
      </w:r>
    </w:p>
    <w:p w14:paraId="44107052" w14:textId="6A5FE9D2" w:rsidR="00CA5561" w:rsidRPr="00A43C27" w:rsidRDefault="00CA5561" w:rsidP="000A4BE1">
      <w:pPr>
        <w:pStyle w:val="Tekstpodstawowy"/>
        <w:numPr>
          <w:ilvl w:val="1"/>
          <w:numId w:val="5"/>
        </w:numPr>
        <w:tabs>
          <w:tab w:val="left" w:pos="560"/>
        </w:tabs>
        <w:spacing w:before="5" w:line="245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wysokości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="00401A91">
        <w:rPr>
          <w:rFonts w:asciiTheme="minorHAnsi" w:hAnsiTheme="minorHAnsi" w:cstheme="minorHAnsi"/>
          <w:spacing w:val="13"/>
          <w:sz w:val="22"/>
          <w:szCs w:val="22"/>
        </w:rPr>
        <w:t>20</w:t>
      </w:r>
      <w:r w:rsidRPr="00A43C27">
        <w:rPr>
          <w:rFonts w:asciiTheme="minorHAnsi" w:hAnsiTheme="minorHAnsi" w:cstheme="minorHAnsi"/>
          <w:sz w:val="22"/>
          <w:szCs w:val="22"/>
        </w:rPr>
        <w:t>%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wynagrodzenia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="00E01FE5">
        <w:rPr>
          <w:rFonts w:asciiTheme="minorHAnsi" w:hAnsiTheme="minorHAnsi" w:cstheme="minorHAnsi"/>
          <w:sz w:val="22"/>
          <w:szCs w:val="22"/>
        </w:rPr>
        <w:t>netto</w:t>
      </w:r>
      <w:r w:rsidRPr="00A43C27">
        <w:rPr>
          <w:rFonts w:asciiTheme="minorHAnsi" w:hAnsiTheme="minorHAnsi" w:cstheme="minorHAnsi"/>
          <w:sz w:val="22"/>
          <w:szCs w:val="22"/>
        </w:rPr>
        <w:t>,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którym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mowa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§</w:t>
      </w:r>
      <w:r w:rsidRPr="00A43C27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4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="00D41FD4">
        <w:rPr>
          <w:rFonts w:asciiTheme="minorHAnsi" w:hAnsiTheme="minorHAnsi" w:cstheme="minorHAnsi"/>
          <w:spacing w:val="10"/>
          <w:sz w:val="22"/>
          <w:szCs w:val="22"/>
        </w:rPr>
        <w:t xml:space="preserve">ust. 1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przypadku,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gdy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Zamawiający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odstąpi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od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Umowy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</w:t>
      </w:r>
      <w:r w:rsidRPr="00A43C27">
        <w:rPr>
          <w:rFonts w:asciiTheme="minorHAnsi" w:eastAsia="Times New Roman" w:hAnsiTheme="minorHAnsi" w:cstheme="minorHAnsi"/>
          <w:spacing w:val="44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przyczyn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leżących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po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stronie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Wykonawcy.</w:t>
      </w:r>
    </w:p>
    <w:p w14:paraId="45B1C1B8" w14:textId="17342A27" w:rsidR="00CA5561" w:rsidRPr="00A43C27" w:rsidRDefault="00CA5561" w:rsidP="000A4BE1">
      <w:pPr>
        <w:pStyle w:val="Tekstpodstawowy"/>
        <w:numPr>
          <w:ilvl w:val="1"/>
          <w:numId w:val="5"/>
        </w:numPr>
        <w:tabs>
          <w:tab w:val="left" w:pos="560"/>
        </w:tabs>
        <w:spacing w:line="247" w:lineRule="auto"/>
        <w:ind w:right="144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wysokości</w:t>
      </w:r>
      <w:r w:rsidRPr="00A43C27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del w:id="64" w:author="Kamila Jaworowska, ASTOR" w:date="2025-02-17T10:54:00Z" w16du:dateUtc="2025-02-17T09:54:00Z">
        <w:r w:rsidRPr="00A43C27" w:rsidDel="00E86BA9">
          <w:rPr>
            <w:rFonts w:asciiTheme="minorHAnsi" w:hAnsiTheme="minorHAnsi" w:cstheme="minorHAnsi"/>
            <w:spacing w:val="-1"/>
            <w:sz w:val="22"/>
            <w:szCs w:val="22"/>
          </w:rPr>
          <w:delText>0,3</w:delText>
        </w:r>
      </w:del>
      <w:ins w:id="65" w:author="Kamila Jaworowska, ASTOR" w:date="2025-02-17T10:54:00Z" w16du:dateUtc="2025-02-17T09:54:00Z">
        <w:r w:rsidR="00E86BA9">
          <w:rPr>
            <w:rFonts w:asciiTheme="minorHAnsi" w:hAnsiTheme="minorHAnsi" w:cstheme="minorHAnsi"/>
            <w:spacing w:val="-1"/>
            <w:sz w:val="22"/>
            <w:szCs w:val="22"/>
          </w:rPr>
          <w:t>-0,1</w:t>
        </w:r>
      </w:ins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%</w:t>
      </w:r>
      <w:r w:rsidRPr="00A43C27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wynagrodzenia</w:t>
      </w:r>
      <w:r w:rsidRPr="00A43C27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brutto,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którym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mowa</w:t>
      </w:r>
      <w:r w:rsidRPr="00A43C27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§</w:t>
      </w:r>
      <w:r w:rsidRPr="00A43C27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4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="00D41FD4">
        <w:rPr>
          <w:rFonts w:asciiTheme="minorHAnsi" w:hAnsiTheme="minorHAnsi" w:cstheme="minorHAnsi"/>
          <w:spacing w:val="27"/>
          <w:sz w:val="22"/>
          <w:szCs w:val="22"/>
        </w:rPr>
        <w:t xml:space="preserve">ust. 1 </w:t>
      </w:r>
      <w:r w:rsidRPr="00A43C27">
        <w:rPr>
          <w:rFonts w:asciiTheme="minorHAnsi" w:hAnsiTheme="minorHAnsi" w:cstheme="minorHAnsi"/>
          <w:sz w:val="22"/>
          <w:szCs w:val="22"/>
        </w:rPr>
        <w:t>za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każdy</w:t>
      </w:r>
      <w:r w:rsidRPr="00A43C27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dzień</w:t>
      </w:r>
      <w:r w:rsidRPr="00A43C27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="00320125">
        <w:rPr>
          <w:rFonts w:asciiTheme="minorHAnsi" w:hAnsiTheme="minorHAnsi" w:cstheme="minorHAnsi"/>
          <w:sz w:val="22"/>
          <w:szCs w:val="22"/>
        </w:rPr>
        <w:t>zwłoki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przy</w:t>
      </w:r>
      <w:r w:rsidRPr="00A43C27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realizacji</w:t>
      </w:r>
      <w:r w:rsidRPr="00A43C27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umowy</w:t>
      </w:r>
      <w:r w:rsidRPr="00A43C27">
        <w:rPr>
          <w:rFonts w:asciiTheme="minorHAnsi" w:eastAsia="Times New Roman" w:hAnsiTheme="minorHAnsi" w:cstheme="minorHAnsi"/>
          <w:spacing w:val="58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liczony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od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up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ływ</w:t>
      </w:r>
      <w:r w:rsidRPr="00A43C27">
        <w:rPr>
          <w:rFonts w:asciiTheme="minorHAnsi" w:hAnsiTheme="minorHAnsi" w:cstheme="minorHAnsi"/>
          <w:sz w:val="22"/>
          <w:szCs w:val="22"/>
        </w:rPr>
        <w:t>u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termin</w:t>
      </w:r>
      <w:r w:rsidR="000A4BE1">
        <w:rPr>
          <w:rFonts w:asciiTheme="minorHAnsi" w:hAnsiTheme="minorHAnsi" w:cstheme="minorHAnsi"/>
          <w:sz w:val="22"/>
          <w:szCs w:val="22"/>
        </w:rPr>
        <w:t xml:space="preserve">u realizacji zamówienia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oraz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terminu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usunięcia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wa</w:t>
      </w:r>
      <w:r w:rsidRPr="00A43C27">
        <w:rPr>
          <w:rFonts w:asciiTheme="minorHAnsi" w:hAnsiTheme="minorHAnsi" w:cstheme="minorHAnsi"/>
          <w:sz w:val="22"/>
          <w:szCs w:val="22"/>
        </w:rPr>
        <w:t>d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stwierdzonych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rzy</w:t>
      </w:r>
      <w:r w:rsidRPr="00A43C27">
        <w:rPr>
          <w:rFonts w:asciiTheme="minorHAnsi" w:eastAsia="Times New Roman" w:hAnsiTheme="minorHAnsi" w:cstheme="minorHAnsi"/>
          <w:spacing w:val="54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odbiorze,</w:t>
      </w:r>
      <w:r w:rsidRPr="00A43C27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których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mowa</w:t>
      </w:r>
      <w:r w:rsidRPr="00A43C27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§</w:t>
      </w:r>
      <w:r w:rsidRPr="00A43C27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2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t</w:t>
      </w:r>
      <w:r w:rsidRPr="00A43C27">
        <w:rPr>
          <w:rFonts w:asciiTheme="minorHAnsi" w:hAnsiTheme="minorHAnsi" w:cstheme="minorHAnsi"/>
          <w:sz w:val="22"/>
          <w:szCs w:val="22"/>
        </w:rPr>
        <w:t>.</w:t>
      </w:r>
      <w:r w:rsidRPr="00A43C27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1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pkt.</w:t>
      </w:r>
      <w:r w:rsidRPr="00A43C27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b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.</w:t>
      </w:r>
    </w:p>
    <w:p w14:paraId="4F619812" w14:textId="7344D8D5" w:rsidR="00CA5561" w:rsidRPr="00A43C27" w:rsidRDefault="00CA5561" w:rsidP="000A4BE1">
      <w:pPr>
        <w:pStyle w:val="Tekstpodstawowy"/>
        <w:numPr>
          <w:ilvl w:val="1"/>
          <w:numId w:val="5"/>
        </w:numPr>
        <w:tabs>
          <w:tab w:val="left" w:pos="560"/>
        </w:tabs>
        <w:spacing w:line="247" w:lineRule="auto"/>
        <w:ind w:right="148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wysokości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0,3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%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wynagrodzenia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brutto,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którym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m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wa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§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4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="00D41FD4">
        <w:rPr>
          <w:rFonts w:asciiTheme="minorHAnsi" w:hAnsiTheme="minorHAnsi" w:cstheme="minorHAnsi"/>
          <w:spacing w:val="13"/>
          <w:sz w:val="22"/>
          <w:szCs w:val="22"/>
        </w:rPr>
        <w:t xml:space="preserve">ust. 1 </w:t>
      </w:r>
      <w:r w:rsidRPr="00A43C27">
        <w:rPr>
          <w:rFonts w:asciiTheme="minorHAnsi" w:hAnsiTheme="minorHAnsi" w:cstheme="minorHAnsi"/>
          <w:sz w:val="22"/>
          <w:szCs w:val="22"/>
        </w:rPr>
        <w:t>za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każdy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dzień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="00320125">
        <w:rPr>
          <w:rFonts w:asciiTheme="minorHAnsi" w:hAnsiTheme="minorHAnsi" w:cstheme="minorHAnsi"/>
          <w:sz w:val="22"/>
          <w:szCs w:val="22"/>
        </w:rPr>
        <w:t>zwłoki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realizacji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postanowień,</w:t>
      </w:r>
      <w:r w:rsidRPr="00A43C27">
        <w:rPr>
          <w:rFonts w:asciiTheme="minorHAnsi" w:eastAsia="Times New Roman" w:hAnsiTheme="minorHAnsi" w:cstheme="minorHAnsi"/>
          <w:spacing w:val="92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zawartych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§</w:t>
      </w:r>
      <w:r w:rsidRPr="00A43C27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5</w:t>
      </w:r>
      <w:r w:rsidRPr="00A43C27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ust.</w:t>
      </w:r>
      <w:r w:rsidRPr="00A43C27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="00D41FD4">
        <w:rPr>
          <w:rFonts w:asciiTheme="minorHAnsi" w:hAnsiTheme="minorHAnsi" w:cstheme="minorHAnsi"/>
          <w:spacing w:val="4"/>
          <w:sz w:val="22"/>
          <w:szCs w:val="22"/>
        </w:rPr>
        <w:t xml:space="preserve">6 i </w:t>
      </w:r>
      <w:r w:rsidRPr="00A43C27">
        <w:rPr>
          <w:rFonts w:asciiTheme="minorHAnsi" w:hAnsiTheme="minorHAnsi" w:cstheme="minorHAnsi"/>
          <w:sz w:val="22"/>
          <w:szCs w:val="22"/>
        </w:rPr>
        <w:t>8,</w:t>
      </w:r>
      <w:r w:rsidRPr="00A43C27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chyba,</w:t>
      </w:r>
      <w:r w:rsidRPr="00A43C27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że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żądanym</w:t>
      </w:r>
      <w:r w:rsidRPr="00A43C27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przez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Zamawiającego terminie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Wykonawca</w:t>
      </w:r>
      <w:r w:rsidRPr="00A43C27">
        <w:rPr>
          <w:rFonts w:asciiTheme="minorHAnsi" w:hAnsiTheme="minorHAnsi" w:cstheme="minorHAnsi"/>
          <w:sz w:val="22"/>
          <w:szCs w:val="22"/>
        </w:rPr>
        <w:t xml:space="preserve"> dostarczy</w:t>
      </w:r>
      <w:r w:rsidRPr="00A43C27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sprzęt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zastępczy</w:t>
      </w:r>
      <w:r w:rsidRPr="00A43C27">
        <w:rPr>
          <w:rFonts w:asciiTheme="minorHAnsi" w:eastAsia="Times New Roman" w:hAnsiTheme="minorHAnsi" w:cstheme="minorHAnsi"/>
          <w:spacing w:val="62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czas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trwania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naprawy.</w:t>
      </w:r>
    </w:p>
    <w:p w14:paraId="0570454A" w14:textId="61E65DFF" w:rsidR="00CA5561" w:rsidRPr="00A43C27" w:rsidRDefault="00CA5561" w:rsidP="000A4BE1">
      <w:pPr>
        <w:pStyle w:val="Tekstpodstawowy"/>
        <w:numPr>
          <w:ilvl w:val="1"/>
          <w:numId w:val="5"/>
        </w:numPr>
        <w:tabs>
          <w:tab w:val="left" w:pos="560"/>
        </w:tabs>
        <w:spacing w:before="5" w:line="245" w:lineRule="auto"/>
        <w:ind w:right="146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wysokości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="00401A91">
        <w:rPr>
          <w:rFonts w:asciiTheme="minorHAnsi" w:hAnsiTheme="minorHAnsi" w:cstheme="minorHAnsi"/>
          <w:spacing w:val="14"/>
          <w:sz w:val="22"/>
          <w:szCs w:val="22"/>
        </w:rPr>
        <w:t>20</w:t>
      </w:r>
      <w:r w:rsidRPr="00A43C27">
        <w:rPr>
          <w:rFonts w:asciiTheme="minorHAnsi" w:hAnsiTheme="minorHAnsi" w:cstheme="minorHAnsi"/>
          <w:sz w:val="22"/>
          <w:szCs w:val="22"/>
        </w:rPr>
        <w:t>%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wynagrodzenia</w:t>
      </w:r>
      <w:r w:rsidRPr="00A43C27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="00E01FE5">
        <w:rPr>
          <w:rFonts w:asciiTheme="minorHAnsi" w:hAnsiTheme="minorHAnsi" w:cstheme="minorHAnsi"/>
          <w:spacing w:val="12"/>
          <w:sz w:val="22"/>
          <w:szCs w:val="22"/>
        </w:rPr>
        <w:t>ne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tto,</w:t>
      </w:r>
      <w:r w:rsidRPr="00A43C27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którym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mowa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§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4</w:t>
      </w:r>
      <w:r w:rsidRPr="00A43C27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="00D41FD4">
        <w:rPr>
          <w:rFonts w:asciiTheme="minorHAnsi" w:hAnsiTheme="minorHAnsi" w:cstheme="minorHAnsi"/>
          <w:spacing w:val="15"/>
          <w:sz w:val="22"/>
          <w:szCs w:val="22"/>
        </w:rPr>
        <w:t xml:space="preserve">ust. 1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przypadku,</w:t>
      </w:r>
      <w:r w:rsidRPr="00A43C27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gdy</w:t>
      </w:r>
      <w:r w:rsidRPr="00A43C27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Wykonawca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odstąpi</w:t>
      </w:r>
      <w:r w:rsidRPr="00A43C27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od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Umowy</w:t>
      </w:r>
      <w:r w:rsidRPr="00A43C27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</w:t>
      </w:r>
      <w:r w:rsidRPr="00A43C27">
        <w:rPr>
          <w:rFonts w:asciiTheme="minorHAnsi" w:eastAsia="Times New Roman" w:hAnsiTheme="minorHAnsi" w:cstheme="minorHAnsi"/>
          <w:spacing w:val="62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przyczyn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nieleżących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po</w:t>
      </w:r>
      <w:r w:rsidRPr="00A43C27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stronie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Zamawiającego.</w:t>
      </w:r>
    </w:p>
    <w:p w14:paraId="3F1ECB06" w14:textId="77777777" w:rsidR="00CA5561" w:rsidRPr="00A43C27" w:rsidRDefault="00CA5561" w:rsidP="000A4BE1">
      <w:pPr>
        <w:pStyle w:val="Tekstpodstawowy"/>
        <w:numPr>
          <w:ilvl w:val="0"/>
          <w:numId w:val="5"/>
        </w:numPr>
        <w:tabs>
          <w:tab w:val="left" w:pos="418"/>
        </w:tabs>
        <w:spacing w:line="248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Zamawiający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upoważniony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jest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do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potrącenia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należnego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wynagrodzenia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lub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jego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czę</w:t>
      </w:r>
      <w:r w:rsidRPr="00A43C27">
        <w:rPr>
          <w:rFonts w:asciiTheme="minorHAnsi" w:hAnsiTheme="minorHAnsi" w:cstheme="minorHAnsi"/>
          <w:sz w:val="22"/>
          <w:szCs w:val="22"/>
        </w:rPr>
        <w:t>ś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c</w:t>
      </w:r>
      <w:r w:rsidRPr="00A43C27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,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naliczonych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zgodnie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ust.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1</w:t>
      </w:r>
      <w:r w:rsidRPr="00A43C27">
        <w:rPr>
          <w:rFonts w:asciiTheme="minorHAnsi" w:hAnsiTheme="minorHAnsi" w:cstheme="minorHAnsi"/>
          <w:spacing w:val="30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kar</w:t>
      </w:r>
      <w:r w:rsidRPr="00A43C27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umownych.</w:t>
      </w:r>
    </w:p>
    <w:p w14:paraId="0565A041" w14:textId="77777777" w:rsidR="00E86BA9" w:rsidRDefault="00E86BA9" w:rsidP="00E86BA9">
      <w:pPr>
        <w:pStyle w:val="pf0"/>
        <w:numPr>
          <w:ilvl w:val="0"/>
          <w:numId w:val="5"/>
        </w:numPr>
        <w:rPr>
          <w:ins w:id="66" w:author="Kamila Jaworowska, ASTOR" w:date="2025-02-17T10:55:00Z" w16du:dateUtc="2025-02-17T09:55:00Z"/>
          <w:rFonts w:ascii="Arial" w:hAnsi="Arial" w:cs="Arial"/>
          <w:sz w:val="20"/>
          <w:szCs w:val="20"/>
        </w:rPr>
      </w:pPr>
      <w:ins w:id="67" w:author="Kamila Jaworowska, ASTOR" w:date="2025-02-17T10:55:00Z" w16du:dateUtc="2025-02-17T09:55:00Z">
        <w:r>
          <w:rPr>
            <w:rStyle w:val="cf01"/>
            <w:rFonts w:eastAsia="Calibri"/>
          </w:rPr>
          <w:t>Odpowiedzialność Wykonawcy za szkody poniesione przez Zamawiającego, wykraczające poza wysokość kar umownych, jest ograniczona do rzeczywiście poniesionej szkody, jednak nie może przekroczyć 100% wartości wynagrodzenia umownego brutto, określonego w par. 4 ust. 1 umowy. Odpowiedzialność Wykonawcy nie obejmuje utraconych korzyści ani szkód pośrednich, w tym utraty danych, przerw w działalności gospodarczej lub utraty reputacji. Wykonawca nie ponosi odpowiedzialności za niewykonanie lub nienależyte wykonanie Umowy, jeżeli wynika ono z okoliczności niezależnych od Wykonawcy, w tym działania siły wyższej.</w:t>
        </w:r>
      </w:ins>
    </w:p>
    <w:p w14:paraId="1B5F864A" w14:textId="51ECD2F3" w:rsidR="00CA5561" w:rsidRPr="00A43C27" w:rsidDel="00E86BA9" w:rsidRDefault="00CA5561" w:rsidP="000A4BE1">
      <w:pPr>
        <w:pStyle w:val="Tekstpodstawowy"/>
        <w:numPr>
          <w:ilvl w:val="0"/>
          <w:numId w:val="5"/>
        </w:numPr>
        <w:tabs>
          <w:tab w:val="left" w:pos="418"/>
        </w:tabs>
        <w:spacing w:line="245" w:lineRule="auto"/>
        <w:ind w:right="152"/>
        <w:jc w:val="both"/>
        <w:rPr>
          <w:del w:id="68" w:author="Kamila Jaworowska, ASTOR" w:date="2025-02-17T10:55:00Z" w16du:dateUtc="2025-02-17T09:55:00Z"/>
          <w:rFonts w:asciiTheme="minorHAnsi" w:hAnsiTheme="minorHAnsi" w:cstheme="minorHAnsi"/>
          <w:sz w:val="22"/>
          <w:szCs w:val="22"/>
        </w:rPr>
      </w:pPr>
      <w:del w:id="69" w:author="Kamila Jaworowska, ASTOR" w:date="2025-02-17T10:55:00Z" w16du:dateUtc="2025-02-17T09:55:00Z">
        <w:r w:rsidRPr="00A43C27" w:rsidDel="00E86BA9">
          <w:rPr>
            <w:rFonts w:asciiTheme="minorHAnsi" w:hAnsiTheme="minorHAnsi" w:cstheme="minorHAnsi"/>
            <w:sz w:val="22"/>
            <w:szCs w:val="22"/>
          </w:rPr>
          <w:delText>W przypadku</w:delText>
        </w:r>
        <w:r w:rsidRPr="00A43C27" w:rsidDel="00E86BA9">
          <w:rPr>
            <w:rFonts w:asciiTheme="minorHAnsi" w:hAnsiTheme="minorHAnsi" w:cstheme="minorHAnsi"/>
            <w:spacing w:val="-1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poniesienia</w:delText>
        </w:r>
        <w:r w:rsidRPr="00A43C27" w:rsidDel="00E86BA9">
          <w:rPr>
            <w:rFonts w:asciiTheme="minorHAnsi" w:hAnsiTheme="minorHAnsi" w:cstheme="minorHAnsi"/>
            <w:spacing w:val="-3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pacing w:val="-1"/>
            <w:sz w:val="22"/>
            <w:szCs w:val="22"/>
          </w:rPr>
          <w:delText>przez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 xml:space="preserve"> Zamawiającego</w:delText>
        </w:r>
        <w:r w:rsidRPr="00A43C27" w:rsidDel="00E86BA9">
          <w:rPr>
            <w:rFonts w:asciiTheme="minorHAnsi" w:hAnsiTheme="minorHAnsi" w:cstheme="minorHAnsi"/>
            <w:spacing w:val="2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 xml:space="preserve">szkody, </w:delText>
        </w:r>
        <w:r w:rsidRPr="00A43C27" w:rsidDel="00E86BA9">
          <w:rPr>
            <w:rFonts w:asciiTheme="minorHAnsi" w:hAnsiTheme="minorHAnsi" w:cstheme="minorHAnsi"/>
            <w:spacing w:val="-1"/>
            <w:sz w:val="22"/>
            <w:szCs w:val="22"/>
          </w:rPr>
          <w:delText xml:space="preserve">której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wartość</w:delText>
        </w:r>
        <w:r w:rsidRPr="00A43C27" w:rsidDel="00E86BA9">
          <w:rPr>
            <w:rFonts w:asciiTheme="minorHAnsi" w:hAnsiTheme="minorHAnsi" w:cstheme="minorHAnsi"/>
            <w:spacing w:val="-4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b</w:delText>
        </w:r>
        <w:r w:rsidRPr="00A43C27" w:rsidDel="00E86BA9">
          <w:rPr>
            <w:rFonts w:asciiTheme="minorHAnsi" w:hAnsiTheme="minorHAnsi" w:cstheme="minorHAnsi"/>
            <w:spacing w:val="1"/>
            <w:sz w:val="22"/>
            <w:szCs w:val="22"/>
          </w:rPr>
          <w:delText>ę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d</w:delText>
        </w:r>
        <w:r w:rsidRPr="00A43C27" w:rsidDel="00E86BA9">
          <w:rPr>
            <w:rFonts w:asciiTheme="minorHAnsi" w:hAnsiTheme="minorHAnsi" w:cstheme="minorHAnsi"/>
            <w:spacing w:val="1"/>
            <w:sz w:val="22"/>
            <w:szCs w:val="22"/>
          </w:rPr>
          <w:delText>z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i</w:delText>
        </w:r>
        <w:r w:rsidRPr="00A43C27" w:rsidDel="00E86BA9">
          <w:rPr>
            <w:rFonts w:asciiTheme="minorHAnsi" w:hAnsiTheme="minorHAnsi" w:cstheme="minorHAnsi"/>
            <w:spacing w:val="1"/>
            <w:sz w:val="22"/>
            <w:szCs w:val="22"/>
          </w:rPr>
          <w:delText>e</w:delText>
        </w:r>
        <w:r w:rsidRPr="00A43C27" w:rsidDel="00E86BA9">
          <w:rPr>
            <w:rFonts w:asciiTheme="minorHAnsi" w:hAnsiTheme="minorHAnsi" w:cstheme="minorHAnsi"/>
            <w:spacing w:val="-4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pacing w:val="-1"/>
            <w:sz w:val="22"/>
            <w:szCs w:val="22"/>
          </w:rPr>
          <w:delText>przekraczała</w:delText>
        </w:r>
        <w:r w:rsidRPr="00A43C27" w:rsidDel="00E86BA9">
          <w:rPr>
            <w:rFonts w:asciiTheme="minorHAnsi" w:hAnsiTheme="minorHAnsi" w:cstheme="minorHAnsi"/>
            <w:spacing w:val="-2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kary</w:delText>
        </w:r>
        <w:r w:rsidRPr="00A43C27" w:rsidDel="00E86BA9">
          <w:rPr>
            <w:rFonts w:asciiTheme="minorHAnsi" w:hAnsiTheme="minorHAnsi" w:cstheme="minorHAnsi"/>
            <w:spacing w:val="-3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umowne,</w:delText>
        </w:r>
        <w:r w:rsidRPr="00A43C27" w:rsidDel="00E86BA9">
          <w:rPr>
            <w:rFonts w:asciiTheme="minorHAnsi" w:hAnsiTheme="minorHAnsi" w:cstheme="minorHAnsi"/>
            <w:spacing w:val="-1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wartość</w:delText>
        </w:r>
        <w:r w:rsidRPr="00A43C27" w:rsidDel="00E86BA9">
          <w:rPr>
            <w:rFonts w:asciiTheme="minorHAnsi" w:hAnsiTheme="minorHAnsi" w:cstheme="minorHAnsi"/>
            <w:spacing w:val="-1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szkody</w:delText>
        </w:r>
        <w:r w:rsidRPr="00A43C27" w:rsidDel="00E86BA9">
          <w:rPr>
            <w:rFonts w:asciiTheme="minorHAnsi" w:hAnsiTheme="minorHAnsi" w:cstheme="minorHAnsi"/>
            <w:spacing w:val="80"/>
            <w:w w:val="101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będzie</w:delText>
        </w:r>
        <w:r w:rsidRPr="00A43C27" w:rsidDel="00E86BA9">
          <w:rPr>
            <w:rFonts w:asciiTheme="minorHAnsi" w:hAnsiTheme="minorHAnsi" w:cstheme="minorHAnsi"/>
            <w:spacing w:val="8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dochodzona</w:delText>
        </w:r>
        <w:r w:rsidRPr="00A43C27" w:rsidDel="00E86BA9">
          <w:rPr>
            <w:rFonts w:asciiTheme="minorHAnsi" w:hAnsiTheme="minorHAnsi" w:cstheme="minorHAnsi"/>
            <w:spacing w:val="8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do</w:delText>
        </w:r>
        <w:r w:rsidRPr="00A43C27" w:rsidDel="00E86BA9">
          <w:rPr>
            <w:rFonts w:asciiTheme="minorHAnsi" w:hAnsiTheme="minorHAnsi" w:cstheme="minorHAnsi"/>
            <w:spacing w:val="7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pacing w:val="-1"/>
            <w:sz w:val="22"/>
            <w:szCs w:val="22"/>
          </w:rPr>
          <w:delText>pełnej</w:delText>
        </w:r>
        <w:r w:rsidRPr="00A43C27" w:rsidDel="00E86BA9">
          <w:rPr>
            <w:rFonts w:asciiTheme="minorHAnsi" w:hAnsiTheme="minorHAnsi" w:cstheme="minorHAnsi"/>
            <w:spacing w:val="14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jej</w:delText>
        </w:r>
        <w:r w:rsidRPr="00A43C27" w:rsidDel="00E86BA9">
          <w:rPr>
            <w:rFonts w:asciiTheme="minorHAnsi" w:hAnsiTheme="minorHAnsi" w:cstheme="minorHAnsi"/>
            <w:spacing w:val="7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wysokości</w:delText>
        </w:r>
        <w:r w:rsidRPr="00A43C27" w:rsidDel="00E86BA9">
          <w:rPr>
            <w:rFonts w:asciiTheme="minorHAnsi" w:hAnsiTheme="minorHAnsi" w:cstheme="minorHAnsi"/>
            <w:spacing w:val="10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na</w:delText>
        </w:r>
        <w:r w:rsidRPr="00A43C27" w:rsidDel="00E86BA9">
          <w:rPr>
            <w:rFonts w:asciiTheme="minorHAnsi" w:hAnsiTheme="minorHAnsi" w:cstheme="minorHAnsi"/>
            <w:spacing w:val="8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zasadach</w:delText>
        </w:r>
        <w:r w:rsidRPr="00A43C27" w:rsidDel="00E86BA9">
          <w:rPr>
            <w:rFonts w:asciiTheme="minorHAnsi" w:hAnsiTheme="minorHAnsi" w:cstheme="minorHAnsi"/>
            <w:spacing w:val="11"/>
            <w:sz w:val="22"/>
            <w:szCs w:val="22"/>
          </w:rPr>
          <w:delText xml:space="preserve"> </w:delText>
        </w:r>
        <w:r w:rsidRPr="00A43C27" w:rsidDel="00E86BA9">
          <w:rPr>
            <w:rFonts w:asciiTheme="minorHAnsi" w:hAnsiTheme="minorHAnsi" w:cstheme="minorHAnsi"/>
            <w:sz w:val="22"/>
            <w:szCs w:val="22"/>
          </w:rPr>
          <w:delText>ogólnych.</w:delText>
        </w:r>
      </w:del>
    </w:p>
    <w:p w14:paraId="61242344" w14:textId="45601BE5" w:rsidR="00E22D55" w:rsidRDefault="00E22D55" w:rsidP="000A4BE1">
      <w:pPr>
        <w:pStyle w:val="Tekstpodstawowy"/>
        <w:numPr>
          <w:ilvl w:val="0"/>
          <w:numId w:val="5"/>
        </w:numPr>
        <w:tabs>
          <w:tab w:val="left" w:pos="418"/>
        </w:tabs>
        <w:spacing w:line="245" w:lineRule="auto"/>
        <w:ind w:right="152"/>
        <w:jc w:val="both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Zamawiający zapłaci Wykonawcy za opóźnienia z zapłatą faktury odsetki ustawowe za opóźnienie w transakcjach handlowych od  wartości zaległej faktury, za każdy dzień opóźnienia.</w:t>
      </w:r>
    </w:p>
    <w:p w14:paraId="15781AFB" w14:textId="2056DCF0" w:rsidR="001C3C43" w:rsidRPr="001C3C43" w:rsidRDefault="001C3C43" w:rsidP="000A4BE1">
      <w:pPr>
        <w:pStyle w:val="Akapitzlist"/>
        <w:numPr>
          <w:ilvl w:val="0"/>
          <w:numId w:val="5"/>
        </w:numPr>
        <w:jc w:val="both"/>
        <w:rPr>
          <w:rFonts w:ascii="Calibri" w:hAnsi="Calibri"/>
        </w:rPr>
      </w:pPr>
      <w:r w:rsidRPr="001C3C43">
        <w:rPr>
          <w:rFonts w:ascii="Calibri" w:hAnsi="Calibri"/>
        </w:rPr>
        <w:t>Zamawiający zapłaci wykonawcy karę umowną za odstąpienie od umowy przez Zamawiającego z przyczyn zawinionych przez Zamawiającego, w wysokości 10 % wynagrodzenia umownego brutto określonego w §</w:t>
      </w:r>
      <w:r>
        <w:rPr>
          <w:rFonts w:ascii="Calibri" w:hAnsi="Calibri"/>
        </w:rPr>
        <w:t>4</w:t>
      </w:r>
      <w:r w:rsidRPr="001C3C43">
        <w:rPr>
          <w:rFonts w:ascii="Calibri" w:hAnsi="Calibri"/>
        </w:rPr>
        <w:t xml:space="preserve"> ust. 1 umowy.  </w:t>
      </w:r>
    </w:p>
    <w:p w14:paraId="3BAFC0C9" w14:textId="5E7DC01E" w:rsidR="001C3C43" w:rsidRPr="001C3C43" w:rsidRDefault="001C3C43" w:rsidP="001C3C43">
      <w:pPr>
        <w:pStyle w:val="Akapitzlist"/>
        <w:numPr>
          <w:ilvl w:val="0"/>
          <w:numId w:val="5"/>
        </w:numPr>
        <w:jc w:val="both"/>
        <w:rPr>
          <w:rFonts w:ascii="Calibri" w:hAnsi="Calibri"/>
        </w:rPr>
      </w:pPr>
      <w:r w:rsidRPr="001C3C43">
        <w:rPr>
          <w:rFonts w:ascii="Calibri" w:hAnsi="Calibri"/>
        </w:rPr>
        <w:t xml:space="preserve">Strony zastrzegają, że łączna maksymalna wysokość kar umownych, których mogą dochodzić strony nie przekroczy 20% wynagrodzenia umowy. Ograniczenie to nie dotyczy odsetek, o których mowa w ust. </w:t>
      </w:r>
      <w:r>
        <w:rPr>
          <w:rFonts w:ascii="Calibri" w:hAnsi="Calibri"/>
        </w:rPr>
        <w:t>4</w:t>
      </w:r>
      <w:r w:rsidRPr="001C3C43">
        <w:rPr>
          <w:rFonts w:ascii="Calibri" w:hAnsi="Calibri"/>
        </w:rPr>
        <w:t>.</w:t>
      </w:r>
    </w:p>
    <w:p w14:paraId="0C2780D1" w14:textId="0E2A3E60" w:rsidR="00E22D55" w:rsidRDefault="00E22D55" w:rsidP="00E22D55">
      <w:pPr>
        <w:pStyle w:val="Tekstpodstawowy"/>
        <w:tabs>
          <w:tab w:val="left" w:pos="418"/>
        </w:tabs>
        <w:spacing w:line="245" w:lineRule="auto"/>
        <w:ind w:left="417" w:right="152" w:firstLine="0"/>
        <w:rPr>
          <w:rFonts w:asciiTheme="minorHAnsi" w:hAnsiTheme="minorHAnsi" w:cstheme="minorHAnsi"/>
          <w:sz w:val="22"/>
          <w:szCs w:val="22"/>
        </w:rPr>
      </w:pPr>
    </w:p>
    <w:p w14:paraId="7AFF1831" w14:textId="77777777" w:rsidR="00CA5561" w:rsidRPr="00A43C27" w:rsidRDefault="00CA5561" w:rsidP="00CA5561">
      <w:pPr>
        <w:pStyle w:val="Nagwek1"/>
        <w:ind w:right="644"/>
        <w:jc w:val="center"/>
        <w:rPr>
          <w:rFonts w:asciiTheme="minorHAnsi" w:eastAsia="Calibri" w:hAnsiTheme="minorHAnsi" w:cstheme="minorHAnsi"/>
          <w:b w:val="0"/>
          <w:bCs w:val="0"/>
          <w:sz w:val="22"/>
          <w:szCs w:val="22"/>
        </w:rPr>
      </w:pPr>
      <w:r w:rsidRPr="00A43C27">
        <w:rPr>
          <w:rFonts w:asciiTheme="minorHAnsi" w:eastAsia="Calibri" w:hAnsiTheme="minorHAnsi" w:cstheme="minorHAnsi"/>
          <w:sz w:val="22"/>
          <w:szCs w:val="22"/>
        </w:rPr>
        <w:t>§</w:t>
      </w:r>
      <w:r w:rsidRPr="00A43C27">
        <w:rPr>
          <w:rFonts w:asciiTheme="minorHAnsi" w:eastAsia="Calibr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eastAsia="Calibri" w:hAnsiTheme="minorHAnsi" w:cstheme="minorHAnsi"/>
          <w:sz w:val="22"/>
          <w:szCs w:val="22"/>
        </w:rPr>
        <w:t>7.</w:t>
      </w:r>
    </w:p>
    <w:p w14:paraId="2750025E" w14:textId="5CB4CFD6" w:rsidR="00CA5561" w:rsidRPr="00A43C27" w:rsidRDefault="00CA5561" w:rsidP="00AD30C7">
      <w:pPr>
        <w:pStyle w:val="Tekstpodstawowy"/>
        <w:numPr>
          <w:ilvl w:val="0"/>
          <w:numId w:val="4"/>
        </w:numPr>
        <w:tabs>
          <w:tab w:val="left" w:pos="418"/>
        </w:tabs>
        <w:spacing w:before="5" w:line="245" w:lineRule="auto"/>
        <w:ind w:right="152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Do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bezpośredniej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współpracy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ramach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wykonywania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niniejszej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m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wy,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 xml:space="preserve">tym </w:t>
      </w:r>
      <w:r w:rsidRPr="00A43C27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do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podpisania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protokoł</w:t>
      </w:r>
      <w:r w:rsidR="00096D0E">
        <w:rPr>
          <w:rFonts w:asciiTheme="minorHAnsi" w:hAnsiTheme="minorHAnsi" w:cstheme="minorHAnsi"/>
          <w:spacing w:val="-1"/>
          <w:sz w:val="22"/>
          <w:szCs w:val="22"/>
        </w:rPr>
        <w:t>u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,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który</w:t>
      </w:r>
      <w:r w:rsidR="00096D0E">
        <w:rPr>
          <w:rFonts w:asciiTheme="minorHAnsi" w:hAnsiTheme="minorHAnsi" w:cstheme="minorHAnsi"/>
          <w:sz w:val="22"/>
          <w:szCs w:val="22"/>
        </w:rPr>
        <w:t>m</w:t>
      </w:r>
      <w:r w:rsidRPr="00A43C27">
        <w:rPr>
          <w:rFonts w:asciiTheme="minorHAnsi" w:eastAsia="Times New Roman" w:hAnsiTheme="minorHAnsi" w:cstheme="minorHAnsi"/>
          <w:spacing w:val="70"/>
          <w:w w:val="10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m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wa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§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2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ust.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1,</w:t>
      </w:r>
      <w:r w:rsidRPr="00A43C27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Zamawiający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upoważnia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następujące</w:t>
      </w:r>
      <w:r w:rsidRPr="00A43C27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osoby:</w:t>
      </w:r>
    </w:p>
    <w:p w14:paraId="43779FA6" w14:textId="3F1C8388" w:rsidR="00CA5561" w:rsidRPr="00A43C27" w:rsidRDefault="00CA5561" w:rsidP="00C51D39">
      <w:pPr>
        <w:pStyle w:val="Tekstpodstawowy"/>
        <w:numPr>
          <w:ilvl w:val="0"/>
          <w:numId w:val="13"/>
        </w:numPr>
        <w:tabs>
          <w:tab w:val="left" w:pos="832"/>
        </w:tabs>
        <w:spacing w:line="242" w:lineRule="exact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5F34726D" w14:textId="3B553473" w:rsidR="00CA5561" w:rsidRPr="00A43C27" w:rsidRDefault="00CA5561" w:rsidP="00C51D39">
      <w:pPr>
        <w:pStyle w:val="Tekstpodstawowy"/>
        <w:numPr>
          <w:ilvl w:val="0"/>
          <w:numId w:val="13"/>
        </w:numPr>
        <w:tabs>
          <w:tab w:val="left" w:pos="832"/>
        </w:tabs>
        <w:spacing w:before="7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7A16B89B" w14:textId="1F3B8654" w:rsidR="00CA5561" w:rsidRPr="00A43C27" w:rsidRDefault="00CA5561" w:rsidP="00AD30C7">
      <w:pPr>
        <w:pStyle w:val="Tekstpodstawowy"/>
        <w:numPr>
          <w:ilvl w:val="0"/>
          <w:numId w:val="4"/>
        </w:numPr>
        <w:tabs>
          <w:tab w:val="left" w:pos="418"/>
        </w:tabs>
        <w:spacing w:before="5" w:line="243" w:lineRule="auto"/>
        <w:ind w:right="152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Do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bezpośredniej</w:t>
      </w:r>
      <w:r w:rsidRPr="00A43C27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współpracy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ramach</w:t>
      </w:r>
      <w:r w:rsidRPr="00A43C27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wykonywania</w:t>
      </w:r>
      <w:r w:rsidRPr="00A43C27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niniejszej</w:t>
      </w:r>
      <w:r w:rsidRPr="00A43C27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umowy,</w:t>
      </w:r>
      <w:r w:rsidRPr="00A43C27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tym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do</w:t>
      </w:r>
      <w:r w:rsidRPr="00A43C27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podpisania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protokoł</w:t>
      </w:r>
      <w:r w:rsidR="00096D0E">
        <w:rPr>
          <w:rFonts w:asciiTheme="minorHAnsi" w:hAnsiTheme="minorHAnsi" w:cstheme="minorHAnsi"/>
          <w:spacing w:val="-1"/>
          <w:sz w:val="22"/>
          <w:szCs w:val="22"/>
        </w:rPr>
        <w:t>u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,</w:t>
      </w:r>
      <w:r w:rsidRPr="00A43C27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których</w:t>
      </w:r>
      <w:r w:rsidRPr="00A43C27">
        <w:rPr>
          <w:rFonts w:asciiTheme="minorHAnsi" w:eastAsia="Times New Roman" w:hAnsiTheme="minorHAnsi" w:cstheme="minorHAnsi"/>
          <w:spacing w:val="80"/>
          <w:w w:val="10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m</w:t>
      </w:r>
      <w:r w:rsidRPr="00A43C27">
        <w:rPr>
          <w:rFonts w:asciiTheme="minorHAnsi" w:hAnsiTheme="minorHAnsi" w:cstheme="minorHAnsi"/>
          <w:sz w:val="22"/>
          <w:szCs w:val="22"/>
        </w:rPr>
        <w:t>o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wa</w:t>
      </w:r>
      <w:r w:rsidRPr="00A43C27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 xml:space="preserve">w </w:t>
      </w:r>
      <w:r w:rsidRPr="00A43C27">
        <w:rPr>
          <w:rFonts w:asciiTheme="minorHAnsi" w:hAnsiTheme="minorHAnsi" w:cstheme="minorHAnsi"/>
          <w:spacing w:val="1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§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2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t</w:t>
      </w:r>
      <w:r w:rsidRPr="00A43C27">
        <w:rPr>
          <w:rFonts w:asciiTheme="minorHAnsi" w:hAnsiTheme="minorHAnsi" w:cstheme="minorHAnsi"/>
          <w:sz w:val="22"/>
          <w:szCs w:val="22"/>
        </w:rPr>
        <w:t>.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2"/>
          <w:sz w:val="22"/>
          <w:szCs w:val="22"/>
        </w:rPr>
        <w:t>1,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Wykonawca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upoważnia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następujące</w:t>
      </w:r>
      <w:r w:rsidRPr="00A43C27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osoby:</w:t>
      </w:r>
    </w:p>
    <w:p w14:paraId="54B4F98F" w14:textId="07D305E8" w:rsidR="00CA5561" w:rsidRPr="00A43C27" w:rsidRDefault="00CA5561" w:rsidP="00C51D39">
      <w:pPr>
        <w:pStyle w:val="Tekstpodstawowy"/>
        <w:numPr>
          <w:ilvl w:val="0"/>
          <w:numId w:val="14"/>
        </w:numPr>
        <w:tabs>
          <w:tab w:val="left" w:pos="832"/>
        </w:tabs>
        <w:spacing w:before="2"/>
        <w:rPr>
          <w:rFonts w:asciiTheme="minorHAnsi" w:hAnsiTheme="minorHAnsi" w:cstheme="minorHAnsi"/>
          <w:sz w:val="22"/>
          <w:szCs w:val="22"/>
        </w:rPr>
      </w:pPr>
      <w:del w:id="70" w:author="Kamila Jaworowska, ASTOR" w:date="2025-02-05T12:20:00Z" w16du:dateUtc="2025-02-05T11:20:00Z">
        <w:r w:rsidRPr="00A43C27" w:rsidDel="00F735DA">
          <w:rPr>
            <w:rFonts w:asciiTheme="minorHAnsi" w:hAnsiTheme="minorHAnsi" w:cstheme="minorHAnsi"/>
            <w:sz w:val="22"/>
            <w:szCs w:val="22"/>
          </w:rPr>
          <w:lastRenderedPageBreak/>
          <w:delText>………………………………………………………………………………………………………………………………</w:delText>
        </w:r>
      </w:del>
      <w:ins w:id="71" w:author="Kamila Jaworowska, ASTOR" w:date="2025-02-05T12:20:00Z" w16du:dateUtc="2025-02-05T11:20:00Z">
        <w:r w:rsidR="00F735DA">
          <w:rPr>
            <w:rFonts w:asciiTheme="minorHAnsi" w:hAnsiTheme="minorHAnsi" w:cstheme="minorHAnsi"/>
            <w:sz w:val="22"/>
            <w:szCs w:val="22"/>
          </w:rPr>
          <w:t>Kamila Jaworowska</w:t>
        </w:r>
      </w:ins>
    </w:p>
    <w:p w14:paraId="3DD6C87A" w14:textId="0B1EF87A" w:rsidR="00CA5561" w:rsidRPr="00A43C27" w:rsidRDefault="00CA5561" w:rsidP="00C51D39">
      <w:pPr>
        <w:pStyle w:val="Tekstpodstawowy"/>
        <w:numPr>
          <w:ilvl w:val="0"/>
          <w:numId w:val="14"/>
        </w:numPr>
        <w:tabs>
          <w:tab w:val="left" w:pos="832"/>
        </w:tabs>
        <w:spacing w:before="7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73D5CEE1" w14:textId="77777777" w:rsidR="00CA5561" w:rsidRPr="00A43C27" w:rsidRDefault="00CA5561" w:rsidP="00CA5561">
      <w:pPr>
        <w:spacing w:before="11"/>
        <w:rPr>
          <w:rFonts w:eastAsia="Calibri" w:cstheme="minorHAnsi"/>
        </w:rPr>
      </w:pPr>
    </w:p>
    <w:p w14:paraId="6C6E706B" w14:textId="77777777" w:rsidR="00CA5561" w:rsidRPr="00A43C27" w:rsidRDefault="00CA5561" w:rsidP="00CA5561">
      <w:pPr>
        <w:pStyle w:val="Nagwek1"/>
        <w:ind w:right="644"/>
        <w:jc w:val="center"/>
        <w:rPr>
          <w:rFonts w:asciiTheme="minorHAnsi" w:eastAsia="Calibri" w:hAnsiTheme="minorHAnsi" w:cstheme="minorHAnsi"/>
          <w:b w:val="0"/>
          <w:bCs w:val="0"/>
          <w:sz w:val="22"/>
          <w:szCs w:val="22"/>
        </w:rPr>
      </w:pPr>
      <w:r w:rsidRPr="00A43C27">
        <w:rPr>
          <w:rFonts w:asciiTheme="minorHAnsi" w:eastAsia="Calibri" w:hAnsiTheme="minorHAnsi" w:cstheme="minorHAnsi"/>
          <w:sz w:val="22"/>
          <w:szCs w:val="22"/>
        </w:rPr>
        <w:t>§</w:t>
      </w:r>
      <w:r w:rsidRPr="00A43C27">
        <w:rPr>
          <w:rFonts w:asciiTheme="minorHAnsi" w:eastAsia="Calibr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eastAsia="Calibri" w:hAnsiTheme="minorHAnsi" w:cstheme="minorHAnsi"/>
          <w:sz w:val="22"/>
          <w:szCs w:val="22"/>
        </w:rPr>
        <w:t>8.</w:t>
      </w:r>
    </w:p>
    <w:p w14:paraId="76C7FDF9" w14:textId="5B861913" w:rsidR="00E22D55" w:rsidRPr="00A43C27" w:rsidRDefault="00E22D55" w:rsidP="00096D0E">
      <w:pPr>
        <w:pStyle w:val="Tekstpodstawowy"/>
        <w:tabs>
          <w:tab w:val="left" w:pos="0"/>
        </w:tabs>
        <w:spacing w:line="245" w:lineRule="auto"/>
        <w:ind w:left="0" w:right="152" w:firstLine="0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Zamawiający nie dopuszcza możliwości umowy cesji wierzytelności na rzecz innego podmiotu – zastrzeżenie to nie dotyczy cesji wierzytelności na rzecz Banku udzielającego kredytu na potrzeby realizacji zamówienia.</w:t>
      </w:r>
    </w:p>
    <w:p w14:paraId="77B3232D" w14:textId="77777777" w:rsidR="00CA5561" w:rsidRPr="00A43C27" w:rsidRDefault="00CA5561" w:rsidP="00CA5561">
      <w:pPr>
        <w:spacing w:before="6"/>
        <w:rPr>
          <w:rFonts w:eastAsia="Calibri" w:cstheme="minorHAnsi"/>
        </w:rPr>
      </w:pPr>
    </w:p>
    <w:p w14:paraId="2E596A2A" w14:textId="77777777" w:rsidR="00CA5561" w:rsidRPr="00A43C27" w:rsidRDefault="00CA5561" w:rsidP="00CA5561">
      <w:pPr>
        <w:pStyle w:val="Nagwek1"/>
        <w:ind w:right="644"/>
        <w:jc w:val="center"/>
        <w:rPr>
          <w:rFonts w:asciiTheme="minorHAnsi" w:eastAsia="Calibri" w:hAnsiTheme="minorHAnsi" w:cstheme="minorHAnsi"/>
          <w:b w:val="0"/>
          <w:bCs w:val="0"/>
          <w:sz w:val="22"/>
          <w:szCs w:val="22"/>
        </w:rPr>
      </w:pPr>
      <w:r w:rsidRPr="00A43C27">
        <w:rPr>
          <w:rFonts w:asciiTheme="minorHAnsi" w:eastAsia="Calibri" w:hAnsiTheme="minorHAnsi" w:cstheme="minorHAnsi"/>
          <w:sz w:val="22"/>
          <w:szCs w:val="22"/>
        </w:rPr>
        <w:t>§</w:t>
      </w:r>
      <w:r w:rsidRPr="00A43C27">
        <w:rPr>
          <w:rFonts w:asciiTheme="minorHAnsi" w:eastAsia="Calibri" w:hAnsiTheme="minorHAnsi" w:cstheme="minorHAnsi"/>
          <w:spacing w:val="2"/>
          <w:sz w:val="22"/>
          <w:szCs w:val="22"/>
        </w:rPr>
        <w:t xml:space="preserve"> </w:t>
      </w:r>
      <w:r w:rsidRPr="00A43C27">
        <w:rPr>
          <w:rFonts w:asciiTheme="minorHAnsi" w:eastAsia="Calibri" w:hAnsiTheme="minorHAnsi" w:cstheme="minorHAnsi"/>
          <w:sz w:val="22"/>
          <w:szCs w:val="22"/>
        </w:rPr>
        <w:t>9.</w:t>
      </w:r>
    </w:p>
    <w:p w14:paraId="60C0DE4F" w14:textId="35BD4EDD" w:rsidR="003C47EA" w:rsidRPr="003C47EA" w:rsidRDefault="003C47EA" w:rsidP="003C47EA">
      <w:pPr>
        <w:spacing w:before="9"/>
        <w:jc w:val="both"/>
        <w:rPr>
          <w:rFonts w:eastAsia="Calibri" w:cstheme="minorHAnsi"/>
        </w:rPr>
      </w:pPr>
      <w:r>
        <w:rPr>
          <w:rFonts w:eastAsia="Calibri" w:cstheme="minorHAnsi"/>
        </w:rPr>
        <w:t>1</w:t>
      </w:r>
      <w:r w:rsidRPr="003C47EA">
        <w:rPr>
          <w:rFonts w:eastAsia="Calibri" w:cstheme="minorHAnsi"/>
        </w:rPr>
        <w:t>. Zmiana terminu realizacji może nastąpić tylko za zgodą zamawiającego w szczególności w przypadku:</w:t>
      </w:r>
    </w:p>
    <w:p w14:paraId="41B46373" w14:textId="77777777" w:rsidR="004C2479" w:rsidRPr="00A96F0A" w:rsidRDefault="004C2479" w:rsidP="004C2479">
      <w:pPr>
        <w:jc w:val="both"/>
        <w:rPr>
          <w:rFonts w:cstheme="minorHAnsi"/>
        </w:rPr>
      </w:pPr>
      <w:r>
        <w:rPr>
          <w:rFonts w:cstheme="minorHAnsi"/>
        </w:rPr>
        <w:t>a</w:t>
      </w:r>
      <w:r w:rsidRPr="00A96F0A">
        <w:rPr>
          <w:rFonts w:cstheme="minorHAnsi"/>
        </w:rPr>
        <w:t>) wystąpienia klęsk żywiołowych,</w:t>
      </w:r>
    </w:p>
    <w:p w14:paraId="4058099F" w14:textId="77777777" w:rsidR="004C2479" w:rsidRPr="00A96F0A" w:rsidRDefault="004C2479" w:rsidP="004C2479">
      <w:pPr>
        <w:jc w:val="both"/>
        <w:rPr>
          <w:rFonts w:cstheme="minorHAnsi"/>
        </w:rPr>
      </w:pPr>
      <w:r>
        <w:rPr>
          <w:rFonts w:cstheme="minorHAnsi"/>
        </w:rPr>
        <w:t>b</w:t>
      </w:r>
      <w:r w:rsidRPr="00A96F0A">
        <w:rPr>
          <w:rFonts w:cstheme="minorHAnsi"/>
        </w:rPr>
        <w:t>) wystąpienia siły wyższej,</w:t>
      </w:r>
    </w:p>
    <w:p w14:paraId="0C75E03F" w14:textId="77777777" w:rsidR="004C2479" w:rsidRPr="00A96F0A" w:rsidRDefault="004C2479" w:rsidP="004C2479">
      <w:pPr>
        <w:jc w:val="both"/>
        <w:rPr>
          <w:rFonts w:cstheme="minorHAnsi"/>
        </w:rPr>
      </w:pPr>
      <w:r>
        <w:rPr>
          <w:rFonts w:cstheme="minorHAnsi"/>
        </w:rPr>
        <w:t>c</w:t>
      </w:r>
      <w:r w:rsidRPr="00A96F0A">
        <w:rPr>
          <w:rFonts w:cstheme="minorHAnsi"/>
        </w:rPr>
        <w:t xml:space="preserve">) wystąpienia dostaw dodatkowych, od których uzależnione będzie wykonanie zamówienia podstawowego – termin wykonania zamówienia może ulec zmianie o okres odpowiadający wstrzymaniu lub opóźnieniu wykonywania robót zasadniczych z tego powodu – jeżeli przy zachowaniu należytej staranności z uwzględnieniem profesjonalnego charakteru Wykonawcy nie można było uniknąć zmiany terminu wykonania niniejszej Umowy, </w:t>
      </w:r>
    </w:p>
    <w:p w14:paraId="21288F4E" w14:textId="77777777" w:rsidR="004C2479" w:rsidRPr="00A96F0A" w:rsidRDefault="004C2479" w:rsidP="004C2479">
      <w:pPr>
        <w:jc w:val="both"/>
        <w:rPr>
          <w:rFonts w:cstheme="minorHAnsi"/>
        </w:rPr>
      </w:pPr>
      <w:r>
        <w:rPr>
          <w:rFonts w:cstheme="minorHAnsi"/>
        </w:rPr>
        <w:t>d</w:t>
      </w:r>
      <w:r w:rsidRPr="00A96F0A">
        <w:rPr>
          <w:rFonts w:cstheme="minorHAnsi"/>
        </w:rPr>
        <w:t>) wystąpienia awarii niezawinionych czynnościami lub nie wynikająca z zaniechania czynności, do których Wykonawca był zobowiązany – termin wykonania zamówienia może ulec zmianie o okres odpowiadający wstrzymaniu lub opóźnieniu wykonywania robót zasadniczych z tego powodu – jeżeli przy zachowaniu należytej staranności z uwzględnieniem profesjonalnego charakteru Wykonawcy nie można było uniknąć zmiany terminu wykonania niniejszej Umowy,</w:t>
      </w:r>
    </w:p>
    <w:p w14:paraId="2C0E6294" w14:textId="77777777" w:rsidR="004C2479" w:rsidRPr="00A96F0A" w:rsidRDefault="004C2479" w:rsidP="004C2479">
      <w:pPr>
        <w:jc w:val="both"/>
        <w:rPr>
          <w:rFonts w:cstheme="minorHAnsi"/>
        </w:rPr>
      </w:pPr>
      <w:r>
        <w:rPr>
          <w:rFonts w:cstheme="minorHAnsi"/>
        </w:rPr>
        <w:t>e</w:t>
      </w:r>
      <w:r w:rsidRPr="00A96F0A">
        <w:rPr>
          <w:rFonts w:cstheme="minorHAnsi"/>
        </w:rPr>
        <w:t xml:space="preserve">)  wystąpienia działania osób trzecich lub organów władzy publicznej, które spowodują przerwania lub czasowe  zawieszenie realizacji zamówienia – termin wykonania zamówienia może ulec zmianie o okres odpowiadający wstrzymaniu lub opóźnieniu wykonywania robót zasadniczych z tego powodu – jeżeli przy zachowaniu należytej staranności z uwzględnieniem profesjonalnego charakteru Wykonawcy nie można było uniknąć zmiany terminu wykonania niniejszej Umowy, </w:t>
      </w:r>
    </w:p>
    <w:p w14:paraId="3EE886EE" w14:textId="77777777" w:rsidR="004C2479" w:rsidRPr="00A96F0A" w:rsidRDefault="004C2479" w:rsidP="004C2479">
      <w:pPr>
        <w:jc w:val="both"/>
        <w:rPr>
          <w:rFonts w:cstheme="minorHAnsi"/>
        </w:rPr>
      </w:pPr>
      <w:r>
        <w:rPr>
          <w:rFonts w:cstheme="minorHAnsi"/>
        </w:rPr>
        <w:t>f</w:t>
      </w:r>
      <w:r w:rsidRPr="00A96F0A">
        <w:rPr>
          <w:rFonts w:cstheme="minorHAnsi"/>
        </w:rPr>
        <w:t>)  wystąpienia nieprzewidzianych okoliczności formalno- prawnych,</w:t>
      </w:r>
    </w:p>
    <w:p w14:paraId="798D3704" w14:textId="77777777" w:rsidR="004C2479" w:rsidRPr="00A96F0A" w:rsidRDefault="004C2479" w:rsidP="004C2479">
      <w:pPr>
        <w:jc w:val="both"/>
        <w:rPr>
          <w:rFonts w:cstheme="minorHAnsi"/>
        </w:rPr>
      </w:pPr>
      <w:r>
        <w:rPr>
          <w:rFonts w:cstheme="minorHAnsi"/>
        </w:rPr>
        <w:t>g</w:t>
      </w:r>
      <w:r w:rsidRPr="00A96F0A">
        <w:rPr>
          <w:rFonts w:cstheme="minorHAnsi"/>
        </w:rPr>
        <w:t>) zaistnienia okoliczności związanych z wystąpieniem epidemii np. COVID-19, mających wpływ na należytą realizację zamówienia.</w:t>
      </w:r>
    </w:p>
    <w:p w14:paraId="39849D7F" w14:textId="77777777" w:rsidR="004C2479" w:rsidRPr="00A96F0A" w:rsidRDefault="004C2479" w:rsidP="004C2479">
      <w:pPr>
        <w:jc w:val="both"/>
        <w:rPr>
          <w:rFonts w:cstheme="minorHAnsi"/>
        </w:rPr>
      </w:pPr>
      <w:r w:rsidRPr="00A96F0A">
        <w:rPr>
          <w:rFonts w:cstheme="minorHAnsi"/>
        </w:rPr>
        <w:t>3. Zmiany umowy w formie aneksu do umowy są również możliwe w przypadkach, w których nastąpiła:</w:t>
      </w:r>
    </w:p>
    <w:p w14:paraId="2F9AF385" w14:textId="77777777" w:rsidR="004C2479" w:rsidRPr="00A96F0A" w:rsidRDefault="004C2479" w:rsidP="004C2479">
      <w:pPr>
        <w:jc w:val="both"/>
        <w:rPr>
          <w:rFonts w:cstheme="minorHAnsi"/>
        </w:rPr>
      </w:pPr>
      <w:r w:rsidRPr="00A96F0A">
        <w:rPr>
          <w:rFonts w:cstheme="minorHAnsi"/>
        </w:rPr>
        <w:t>a) zmiana urzędowej stawki podatku VAT. W takiej sytuacji do rozliczenia przyjęta zostanie kwota netto i naliczony podatek VAT wg obowiązujących przepisów. Jeżeli wzrost stawki VAT nastąpi po terminie realizacji przewidzianym w rozdziale V pkt 1 SWZ, a wykonawca w wyniku zawinionego opóźnienia zobowiązany będzie naliczyć wyższą stawkę VAT koszty wzrostu wartości umowy obciążają Wykonawcę,</w:t>
      </w:r>
    </w:p>
    <w:p w14:paraId="667CFBBF" w14:textId="77777777" w:rsidR="004C2479" w:rsidRPr="00A96F0A" w:rsidRDefault="004C2479" w:rsidP="004C2479">
      <w:pPr>
        <w:jc w:val="both"/>
        <w:rPr>
          <w:rFonts w:cstheme="minorHAnsi"/>
        </w:rPr>
      </w:pPr>
      <w:r w:rsidRPr="00A96F0A">
        <w:rPr>
          <w:rFonts w:cstheme="minorHAnsi"/>
        </w:rPr>
        <w:t>b) zmiana, zgłoszenie podwykonawcy za zgodą Zamawiającego,</w:t>
      </w:r>
    </w:p>
    <w:p w14:paraId="63D2C4B2" w14:textId="77777777" w:rsidR="004C2479" w:rsidRPr="00A96F0A" w:rsidRDefault="004C2479" w:rsidP="004C2479">
      <w:pPr>
        <w:jc w:val="both"/>
        <w:rPr>
          <w:rFonts w:cstheme="minorHAnsi"/>
        </w:rPr>
      </w:pPr>
      <w:r w:rsidRPr="00A96F0A">
        <w:rPr>
          <w:rFonts w:cstheme="minorHAnsi"/>
        </w:rPr>
        <w:t>c) zmiana sposobu spełnienia świadczenia, zmiana parametrów realizowanego zamówienia. Zmiany technologiczne, w szczególności: konieczność realizacji projektu przy zastosowaniu innych rozwiązań technicznych/technologicznych, materiałowych niż wskazane w dokumentacji technicznej, w sytuacji gdy zastosowanie przewidzianych rozwiązań groziłoby niewykonaniem lub wadliwym wykonaniem projektu bądź ze względu na zmiany obowiązującego prawa,</w:t>
      </w:r>
    </w:p>
    <w:p w14:paraId="27D0D99A" w14:textId="77777777" w:rsidR="004C2479" w:rsidRPr="00A96F0A" w:rsidRDefault="004C2479" w:rsidP="004C2479">
      <w:pPr>
        <w:jc w:val="both"/>
        <w:rPr>
          <w:rFonts w:cstheme="minorHAnsi"/>
        </w:rPr>
      </w:pPr>
      <w:r w:rsidRPr="00A96F0A">
        <w:rPr>
          <w:rFonts w:cstheme="minorHAnsi"/>
        </w:rPr>
        <w:t>d) zmiana wynagrodzenia ze względu na wystąpienie robót dodatkowych.</w:t>
      </w:r>
    </w:p>
    <w:p w14:paraId="1238A2DE" w14:textId="77777777" w:rsidR="004C2479" w:rsidRPr="00A96F0A" w:rsidRDefault="004C2479" w:rsidP="004C2479">
      <w:pPr>
        <w:jc w:val="both"/>
        <w:rPr>
          <w:rFonts w:cstheme="minorHAnsi"/>
        </w:rPr>
      </w:pPr>
      <w:r w:rsidRPr="00A96F0A">
        <w:rPr>
          <w:rFonts w:cstheme="minorHAnsi"/>
        </w:rPr>
        <w:t>4. W pozostałym zakresie stosuje się zasady określone w art. 455 ustawy Pzp.</w:t>
      </w:r>
    </w:p>
    <w:p w14:paraId="1054E947" w14:textId="77777777" w:rsidR="003C47EA" w:rsidRDefault="003C47EA" w:rsidP="00A43C27">
      <w:pPr>
        <w:widowControl/>
        <w:jc w:val="center"/>
        <w:rPr>
          <w:rFonts w:eastAsia="Times New Roman" w:cstheme="minorHAnsi"/>
          <w:b/>
          <w:bCs/>
          <w:lang w:eastAsia="pl-PL"/>
        </w:rPr>
      </w:pPr>
    </w:p>
    <w:p w14:paraId="7B0E700E" w14:textId="2D573B90" w:rsidR="00A43C27" w:rsidRPr="00A43C27" w:rsidRDefault="00A43C27" w:rsidP="00A43C27">
      <w:pPr>
        <w:widowControl/>
        <w:jc w:val="center"/>
        <w:rPr>
          <w:rFonts w:eastAsia="Times New Roman" w:cstheme="minorHAnsi"/>
          <w:b/>
          <w:bCs/>
          <w:lang w:eastAsia="pl-PL"/>
        </w:rPr>
      </w:pPr>
      <w:r w:rsidRPr="00A43C27">
        <w:rPr>
          <w:rFonts w:eastAsia="Times New Roman" w:cstheme="minorHAnsi"/>
          <w:b/>
          <w:bCs/>
          <w:lang w:eastAsia="pl-PL"/>
        </w:rPr>
        <w:t>§ 1</w:t>
      </w:r>
      <w:r>
        <w:rPr>
          <w:rFonts w:eastAsia="Times New Roman" w:cstheme="minorHAnsi"/>
          <w:b/>
          <w:bCs/>
          <w:lang w:eastAsia="pl-PL"/>
        </w:rPr>
        <w:t>0</w:t>
      </w:r>
    </w:p>
    <w:p w14:paraId="73EDB20F" w14:textId="77777777" w:rsidR="00A43C27" w:rsidRPr="00A43C27" w:rsidRDefault="00A43C27" w:rsidP="00A43C27">
      <w:pPr>
        <w:widowControl/>
        <w:jc w:val="center"/>
        <w:rPr>
          <w:rFonts w:eastAsia="Times New Roman" w:cstheme="minorHAnsi"/>
          <w:lang w:eastAsia="pl-PL"/>
        </w:rPr>
      </w:pPr>
      <w:r w:rsidRPr="00A43C27">
        <w:rPr>
          <w:rFonts w:eastAsia="Times New Roman" w:cstheme="minorHAnsi"/>
          <w:b/>
          <w:bCs/>
          <w:lang w:eastAsia="pl-PL"/>
        </w:rPr>
        <w:t>ODSTĄPIENIE OD UMOWY</w:t>
      </w:r>
    </w:p>
    <w:p w14:paraId="2B9DF833" w14:textId="77777777" w:rsidR="00B52EA4" w:rsidRPr="00D94F3E" w:rsidRDefault="00B52EA4" w:rsidP="00B52EA4">
      <w:pPr>
        <w:pStyle w:val="Tekstpodstawowy"/>
        <w:widowControl/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cs="Calibri"/>
          <w:sz w:val="22"/>
          <w:szCs w:val="22"/>
        </w:rPr>
      </w:pPr>
      <w:r w:rsidRPr="00D94F3E">
        <w:rPr>
          <w:rFonts w:cs="Calibri"/>
          <w:sz w:val="22"/>
          <w:szCs w:val="22"/>
        </w:rPr>
        <w:t>Zamawiający może odstąpić od umowy:</w:t>
      </w:r>
    </w:p>
    <w:p w14:paraId="664795B1" w14:textId="77777777" w:rsidR="00B52EA4" w:rsidRPr="00D94F3E" w:rsidRDefault="00B52EA4" w:rsidP="00B52EA4">
      <w:pPr>
        <w:pStyle w:val="Tekstpodstawowy"/>
        <w:ind w:left="360"/>
        <w:jc w:val="both"/>
        <w:rPr>
          <w:rFonts w:cs="Calibri"/>
          <w:sz w:val="22"/>
          <w:szCs w:val="22"/>
        </w:rPr>
      </w:pPr>
      <w:r w:rsidRPr="00D94F3E">
        <w:rPr>
          <w:rFonts w:cs="Calibri"/>
          <w:sz w:val="22"/>
          <w:szCs w:val="22"/>
        </w:rPr>
        <w:t xml:space="preserve">1) w terminie 30 dni od dnia powzięcia wiadomości o zaistnieniu istotnej zmiany okoliczności powodującej, że wykonanie umowy nie leży w interesie publicznym, czego nie można było </w:t>
      </w:r>
      <w:r w:rsidRPr="00D94F3E">
        <w:rPr>
          <w:rFonts w:cs="Calibri"/>
          <w:sz w:val="22"/>
          <w:szCs w:val="22"/>
        </w:rPr>
        <w:lastRenderedPageBreak/>
        <w:t>przewidzieć w chwili zawarcia umowy, lub dalsze wykonywanie umowy może zagrozić podstawowemu interesowi bezpieczeństwa państwa lub bezpieczeństwu publicznemu,</w:t>
      </w:r>
    </w:p>
    <w:p w14:paraId="634686FB" w14:textId="77777777" w:rsidR="00B52EA4" w:rsidRPr="00D94F3E" w:rsidRDefault="00B52EA4" w:rsidP="00B52EA4">
      <w:pPr>
        <w:pStyle w:val="Tekstpodstawowy"/>
        <w:ind w:left="360"/>
        <w:jc w:val="both"/>
        <w:rPr>
          <w:rFonts w:cs="Calibri"/>
          <w:sz w:val="22"/>
          <w:szCs w:val="22"/>
        </w:rPr>
      </w:pPr>
      <w:r w:rsidRPr="00D94F3E">
        <w:rPr>
          <w:rFonts w:cs="Calibri"/>
          <w:sz w:val="22"/>
          <w:szCs w:val="22"/>
        </w:rPr>
        <w:t>2) jeżeli zachodzi co najmniej jedna z następujących okoliczności:</w:t>
      </w:r>
    </w:p>
    <w:p w14:paraId="23B549AA" w14:textId="77777777" w:rsidR="00B52EA4" w:rsidRPr="00D94F3E" w:rsidRDefault="00B52EA4" w:rsidP="00B52EA4">
      <w:pPr>
        <w:pStyle w:val="Tekstpodstawowy"/>
        <w:ind w:left="360"/>
        <w:jc w:val="both"/>
        <w:rPr>
          <w:rFonts w:cs="Calibri"/>
          <w:sz w:val="22"/>
          <w:szCs w:val="22"/>
        </w:rPr>
      </w:pPr>
      <w:r w:rsidRPr="00D94F3E">
        <w:rPr>
          <w:rFonts w:cs="Calibri"/>
          <w:sz w:val="22"/>
          <w:szCs w:val="22"/>
        </w:rPr>
        <w:tab/>
        <w:t>a) dokonano zmiany umowy z naruszeniem art. 454 i art. 455,</w:t>
      </w:r>
    </w:p>
    <w:p w14:paraId="7CD7C99C" w14:textId="77777777" w:rsidR="00B52EA4" w:rsidRPr="00D94F3E" w:rsidRDefault="00B52EA4" w:rsidP="00B52EA4">
      <w:pPr>
        <w:pStyle w:val="Tekstpodstawowy"/>
        <w:ind w:left="708"/>
        <w:jc w:val="both"/>
        <w:rPr>
          <w:rFonts w:cs="Calibri"/>
          <w:sz w:val="22"/>
          <w:szCs w:val="22"/>
        </w:rPr>
      </w:pPr>
      <w:r w:rsidRPr="00D94F3E">
        <w:rPr>
          <w:rFonts w:cs="Calibri"/>
          <w:sz w:val="22"/>
          <w:szCs w:val="22"/>
        </w:rPr>
        <w:t>b) wykonawca w chwili zawarcia umowy podlegał wykluczeniu na podstawie art. 108 ustawy Pzp,</w:t>
      </w:r>
    </w:p>
    <w:p w14:paraId="7D5E511E" w14:textId="77777777" w:rsidR="00B52EA4" w:rsidRPr="00D94F3E" w:rsidRDefault="00B52EA4" w:rsidP="00B52EA4">
      <w:pPr>
        <w:pStyle w:val="Tekstpodstawowy"/>
        <w:ind w:left="708"/>
        <w:jc w:val="both"/>
        <w:rPr>
          <w:rFonts w:cs="Calibri"/>
          <w:sz w:val="22"/>
          <w:szCs w:val="22"/>
        </w:rPr>
      </w:pPr>
      <w:r w:rsidRPr="00D94F3E">
        <w:rPr>
          <w:rFonts w:cs="Calibri"/>
          <w:sz w:val="22"/>
          <w:szCs w:val="22"/>
        </w:rPr>
        <w:t>c) Trybunał Sprawiedliwości Unii Europejskiej stwierdził, w ramach procedury przewidzianej w art. 258 Traktatu o funkcjonowaniu Unii Europejskiej, że Rzeczpospolita Polska uchybiła zobowiązaniom, które ciążą na niej na mocy Traktatów, dyrektywy 2014/24/UE, z uwagi na to, że Zamawiający udzielił zamówienia z naruszeniem prawa Unii Europejskiej.</w:t>
      </w:r>
    </w:p>
    <w:p w14:paraId="265AD806" w14:textId="77777777" w:rsidR="00B52EA4" w:rsidRPr="00D94F3E" w:rsidRDefault="00B52EA4" w:rsidP="00B52EA4">
      <w:pPr>
        <w:pStyle w:val="Tekstpodstawowy"/>
        <w:ind w:left="426"/>
        <w:jc w:val="both"/>
        <w:rPr>
          <w:rFonts w:cs="Calibri"/>
          <w:sz w:val="22"/>
          <w:szCs w:val="22"/>
        </w:rPr>
      </w:pPr>
      <w:r w:rsidRPr="00D94F3E">
        <w:rPr>
          <w:rFonts w:cs="Calibri"/>
          <w:sz w:val="22"/>
          <w:szCs w:val="22"/>
        </w:rPr>
        <w:t>3) w przypadku konieczności wielokrotnego dokonywania bezpośredniej zapłaty podwykonawcy lub dalszemu podwykonawcy lub konieczność dokonania bezpośrednich zapłat na sumę większą niż 5% wartości umowy.</w:t>
      </w:r>
    </w:p>
    <w:p w14:paraId="1D099D0A" w14:textId="33DDBEAD" w:rsidR="00A43C27" w:rsidRPr="00A43C27" w:rsidRDefault="00A43C27" w:rsidP="00AD30C7">
      <w:pPr>
        <w:widowControl/>
        <w:numPr>
          <w:ilvl w:val="0"/>
          <w:numId w:val="12"/>
        </w:numPr>
        <w:tabs>
          <w:tab w:val="num" w:pos="360"/>
        </w:tabs>
        <w:ind w:left="360"/>
        <w:jc w:val="both"/>
        <w:rPr>
          <w:rFonts w:eastAsia="Times New Roman" w:cstheme="minorHAnsi"/>
          <w:lang w:eastAsia="pl-PL"/>
        </w:rPr>
      </w:pPr>
      <w:r w:rsidRPr="00A43C27">
        <w:rPr>
          <w:rFonts w:eastAsia="Times New Roman" w:cstheme="minorHAnsi"/>
          <w:lang w:eastAsia="pl-PL"/>
        </w:rPr>
        <w:t xml:space="preserve">W przypadku odstąpienia przez Zamawiającego od umowy, Wykonawcy przysługuje jedynie wynagrodzenie należne z tytułu </w:t>
      </w:r>
      <w:r>
        <w:rPr>
          <w:rFonts w:eastAsia="Times New Roman" w:cstheme="minorHAnsi"/>
          <w:lang w:eastAsia="pl-PL"/>
        </w:rPr>
        <w:t>prac</w:t>
      </w:r>
      <w:r w:rsidRPr="00A43C27">
        <w:rPr>
          <w:rFonts w:eastAsia="Times New Roman" w:cstheme="minorHAnsi"/>
          <w:lang w:eastAsia="pl-PL"/>
        </w:rPr>
        <w:t xml:space="preserve"> wykonanych do dnia odstąpienia od umowy, pod warunkiem, że </w:t>
      </w:r>
      <w:r>
        <w:rPr>
          <w:rFonts w:eastAsia="Times New Roman" w:cstheme="minorHAnsi"/>
          <w:lang w:eastAsia="pl-PL"/>
        </w:rPr>
        <w:t>prace</w:t>
      </w:r>
      <w:r w:rsidRPr="00A43C27">
        <w:rPr>
          <w:rFonts w:eastAsia="Times New Roman" w:cstheme="minorHAnsi"/>
          <w:lang w:eastAsia="pl-PL"/>
        </w:rPr>
        <w:t xml:space="preserve"> te zostały wykonane prawidłowo.</w:t>
      </w:r>
    </w:p>
    <w:p w14:paraId="14DA3CF0" w14:textId="77777777" w:rsidR="00A43C27" w:rsidRPr="00A43C27" w:rsidRDefault="00A43C27" w:rsidP="00AD30C7">
      <w:pPr>
        <w:widowControl/>
        <w:numPr>
          <w:ilvl w:val="0"/>
          <w:numId w:val="12"/>
        </w:numPr>
        <w:tabs>
          <w:tab w:val="num" w:pos="360"/>
        </w:tabs>
        <w:ind w:left="360"/>
        <w:jc w:val="both"/>
        <w:rPr>
          <w:rFonts w:eastAsia="Times New Roman" w:cstheme="minorHAnsi"/>
          <w:lang w:eastAsia="pl-PL"/>
        </w:rPr>
      </w:pPr>
      <w:r w:rsidRPr="00A43C27">
        <w:rPr>
          <w:rFonts w:eastAsia="Times New Roman" w:cstheme="minorHAnsi"/>
          <w:lang w:eastAsia="pl-PL"/>
        </w:rPr>
        <w:t>Odstąpienie od umowy powinno nastąpić w terminie 30 dni od powzięcia przez Zamawiającego wiadomości o okolicznościach uzasadniających odstąpienie, w formie pisemnej pod rygorem nieważności i powinno zawierać uzasadnienie.</w:t>
      </w:r>
    </w:p>
    <w:p w14:paraId="13606E6D" w14:textId="77777777" w:rsidR="00A43C27" w:rsidRPr="00A43C27" w:rsidRDefault="00A43C27" w:rsidP="00AD30C7">
      <w:pPr>
        <w:widowControl/>
        <w:numPr>
          <w:ilvl w:val="0"/>
          <w:numId w:val="12"/>
        </w:numPr>
        <w:tabs>
          <w:tab w:val="num" w:pos="360"/>
        </w:tabs>
        <w:ind w:left="360"/>
        <w:jc w:val="both"/>
        <w:rPr>
          <w:rFonts w:eastAsia="Times New Roman" w:cstheme="minorHAnsi"/>
          <w:lang w:eastAsia="pl-PL"/>
        </w:rPr>
      </w:pPr>
      <w:r w:rsidRPr="00A43C27">
        <w:rPr>
          <w:rFonts w:eastAsia="Times New Roman" w:cstheme="minorHAnsi"/>
          <w:lang w:eastAsia="pl-PL"/>
        </w:rPr>
        <w:t>W przypadku odstąpienia od umowy Wykonawcę i Zamawiającego obciążają następujące obowiązki szczegółowe:</w:t>
      </w:r>
    </w:p>
    <w:p w14:paraId="7578F7A7" w14:textId="1E60B08A" w:rsidR="00A43C27" w:rsidRPr="00A43C27" w:rsidRDefault="00A43C27" w:rsidP="00AD30C7">
      <w:pPr>
        <w:widowControl/>
        <w:numPr>
          <w:ilvl w:val="1"/>
          <w:numId w:val="12"/>
        </w:numPr>
        <w:tabs>
          <w:tab w:val="num" w:pos="720"/>
        </w:tabs>
        <w:ind w:left="720"/>
        <w:jc w:val="both"/>
        <w:rPr>
          <w:rFonts w:eastAsia="Times New Roman" w:cstheme="minorHAnsi"/>
          <w:lang w:eastAsia="pl-PL"/>
        </w:rPr>
      </w:pPr>
      <w:r w:rsidRPr="00A43C27">
        <w:rPr>
          <w:rFonts w:eastAsia="Times New Roman" w:cstheme="minorHAnsi"/>
          <w:lang w:eastAsia="pl-PL"/>
        </w:rPr>
        <w:t xml:space="preserve">w terminie 7 dni od daty odstąpienia od umowy Wykonawca przy udziale Zamawiającego sporządzi szczegółowy protokół inwentaryzacji </w:t>
      </w:r>
      <w:r>
        <w:rPr>
          <w:rFonts w:eastAsia="Times New Roman" w:cstheme="minorHAnsi"/>
          <w:lang w:eastAsia="pl-PL"/>
        </w:rPr>
        <w:t>prac</w:t>
      </w:r>
      <w:r w:rsidRPr="00A43C27">
        <w:rPr>
          <w:rFonts w:eastAsia="Times New Roman" w:cstheme="minorHAnsi"/>
          <w:lang w:eastAsia="pl-PL"/>
        </w:rPr>
        <w:t xml:space="preserve"> w toku według stanu na dzień odstąpienia,</w:t>
      </w:r>
    </w:p>
    <w:p w14:paraId="3CC1BA61" w14:textId="4AAAB766" w:rsidR="00A43C27" w:rsidRPr="00A43C27" w:rsidRDefault="00A43C27" w:rsidP="00AD30C7">
      <w:pPr>
        <w:widowControl/>
        <w:numPr>
          <w:ilvl w:val="1"/>
          <w:numId w:val="12"/>
        </w:numPr>
        <w:tabs>
          <w:tab w:val="num" w:pos="720"/>
        </w:tabs>
        <w:ind w:left="720"/>
        <w:jc w:val="both"/>
        <w:rPr>
          <w:rFonts w:eastAsia="Times New Roman" w:cstheme="minorHAnsi"/>
          <w:lang w:eastAsia="pl-PL"/>
        </w:rPr>
      </w:pPr>
      <w:r w:rsidRPr="00A43C27">
        <w:rPr>
          <w:rFonts w:eastAsia="Times New Roman" w:cstheme="minorHAnsi"/>
          <w:lang w:eastAsia="pl-PL"/>
        </w:rPr>
        <w:t xml:space="preserve">Wykonawca na swój koszt zabezpieczy przerwane </w:t>
      </w:r>
      <w:r>
        <w:rPr>
          <w:rFonts w:eastAsia="Times New Roman" w:cstheme="minorHAnsi"/>
          <w:lang w:eastAsia="pl-PL"/>
        </w:rPr>
        <w:t>prace</w:t>
      </w:r>
      <w:r w:rsidRPr="00A43C27">
        <w:rPr>
          <w:rFonts w:eastAsia="Times New Roman" w:cstheme="minorHAnsi"/>
          <w:lang w:eastAsia="pl-PL"/>
        </w:rPr>
        <w:t xml:space="preserve"> w zakresie niezbędnym dla zachowania warunków bezpieczeństwa,</w:t>
      </w:r>
    </w:p>
    <w:p w14:paraId="6F17E6B0" w14:textId="3CB71CD7" w:rsidR="00A43C27" w:rsidRPr="00A43C27" w:rsidRDefault="00A43C27" w:rsidP="00AD30C7">
      <w:pPr>
        <w:widowControl/>
        <w:numPr>
          <w:ilvl w:val="1"/>
          <w:numId w:val="12"/>
        </w:numPr>
        <w:tabs>
          <w:tab w:val="num" w:pos="720"/>
        </w:tabs>
        <w:ind w:left="720"/>
        <w:jc w:val="both"/>
        <w:rPr>
          <w:rFonts w:eastAsia="Times New Roman" w:cstheme="minorHAnsi"/>
          <w:lang w:eastAsia="pl-PL"/>
        </w:rPr>
      </w:pPr>
      <w:r w:rsidRPr="00A43C27">
        <w:rPr>
          <w:rFonts w:eastAsia="Times New Roman" w:cstheme="minorHAnsi"/>
          <w:lang w:eastAsia="pl-PL"/>
        </w:rPr>
        <w:t xml:space="preserve">Wykonawca zgłosi do dokonania przez Zamawiającego odbiór </w:t>
      </w:r>
      <w:r>
        <w:rPr>
          <w:rFonts w:eastAsia="Times New Roman" w:cstheme="minorHAnsi"/>
          <w:lang w:eastAsia="pl-PL"/>
        </w:rPr>
        <w:t>prac</w:t>
      </w:r>
      <w:r w:rsidRPr="00A43C27">
        <w:rPr>
          <w:rFonts w:eastAsia="Times New Roman" w:cstheme="minorHAnsi"/>
          <w:lang w:eastAsia="pl-PL"/>
        </w:rPr>
        <w:t xml:space="preserve"> przerwanych oraz </w:t>
      </w:r>
      <w:r>
        <w:rPr>
          <w:rFonts w:eastAsia="Times New Roman" w:cstheme="minorHAnsi"/>
          <w:lang w:eastAsia="pl-PL"/>
        </w:rPr>
        <w:t>prac</w:t>
      </w:r>
      <w:r w:rsidRPr="00A43C27">
        <w:rPr>
          <w:rFonts w:eastAsia="Times New Roman" w:cstheme="minorHAnsi"/>
          <w:lang w:eastAsia="pl-PL"/>
        </w:rPr>
        <w:t xml:space="preserve"> zabezpieczających, jeżeli odstąpienie od umowy nastąpiło z przyczyn, za które Wykonawca nie odpowiada,</w:t>
      </w:r>
    </w:p>
    <w:p w14:paraId="02F9EAC6" w14:textId="767F23DD" w:rsidR="00A43C27" w:rsidRPr="00A43C27" w:rsidRDefault="00A43C27" w:rsidP="00AD30C7">
      <w:pPr>
        <w:widowControl/>
        <w:numPr>
          <w:ilvl w:val="1"/>
          <w:numId w:val="12"/>
        </w:numPr>
        <w:tabs>
          <w:tab w:val="num" w:pos="720"/>
        </w:tabs>
        <w:ind w:left="720"/>
        <w:jc w:val="both"/>
        <w:rPr>
          <w:rFonts w:eastAsia="Times New Roman" w:cstheme="minorHAnsi"/>
          <w:lang w:eastAsia="pl-PL"/>
        </w:rPr>
      </w:pPr>
      <w:r w:rsidRPr="00A43C27">
        <w:rPr>
          <w:rFonts w:eastAsia="Times New Roman" w:cstheme="minorHAnsi"/>
          <w:lang w:eastAsia="pl-PL"/>
        </w:rPr>
        <w:t xml:space="preserve">Wykonawca niezwłocznie usunie z terenu </w:t>
      </w:r>
      <w:r>
        <w:rPr>
          <w:rFonts w:eastAsia="Times New Roman" w:cstheme="minorHAnsi"/>
          <w:lang w:eastAsia="pl-PL"/>
        </w:rPr>
        <w:t>prac</w:t>
      </w:r>
      <w:r w:rsidRPr="00A43C27">
        <w:rPr>
          <w:rFonts w:eastAsia="Times New Roman" w:cstheme="minorHAnsi"/>
          <w:lang w:eastAsia="pl-PL"/>
        </w:rPr>
        <w:t xml:space="preserve"> urządzenia zaplecza przez siebie dostarczonego lub wzniesionego,</w:t>
      </w:r>
    </w:p>
    <w:p w14:paraId="48B052B8" w14:textId="77777777" w:rsidR="00A43C27" w:rsidRPr="00A43C27" w:rsidRDefault="00A43C27" w:rsidP="00AD30C7">
      <w:pPr>
        <w:widowControl/>
        <w:numPr>
          <w:ilvl w:val="1"/>
          <w:numId w:val="12"/>
        </w:numPr>
        <w:tabs>
          <w:tab w:val="num" w:pos="720"/>
        </w:tabs>
        <w:ind w:left="720"/>
        <w:jc w:val="both"/>
        <w:rPr>
          <w:rFonts w:eastAsia="Times New Roman" w:cstheme="minorHAnsi"/>
          <w:lang w:eastAsia="pl-PL"/>
        </w:rPr>
      </w:pPr>
      <w:r w:rsidRPr="00A43C27">
        <w:rPr>
          <w:rFonts w:eastAsia="Times New Roman" w:cstheme="minorHAnsi"/>
          <w:lang w:eastAsia="pl-PL"/>
        </w:rPr>
        <w:t>Zamawiający w razie odstąpienia od umowy zobowiązany jest do:</w:t>
      </w:r>
    </w:p>
    <w:p w14:paraId="2F623DCE" w14:textId="0F99B1A2" w:rsidR="00A43C27" w:rsidRPr="00A43C27" w:rsidRDefault="00A43C27" w:rsidP="00AD30C7">
      <w:pPr>
        <w:widowControl/>
        <w:numPr>
          <w:ilvl w:val="3"/>
          <w:numId w:val="12"/>
        </w:numPr>
        <w:tabs>
          <w:tab w:val="num" w:pos="720"/>
        </w:tabs>
        <w:ind w:left="720"/>
        <w:jc w:val="both"/>
        <w:rPr>
          <w:rFonts w:eastAsia="Times New Roman" w:cstheme="minorHAnsi"/>
          <w:lang w:eastAsia="pl-PL"/>
        </w:rPr>
      </w:pPr>
      <w:r w:rsidRPr="00A43C27">
        <w:rPr>
          <w:rFonts w:eastAsia="Times New Roman" w:cstheme="minorHAnsi"/>
          <w:lang w:eastAsia="pl-PL"/>
        </w:rPr>
        <w:t xml:space="preserve">dokonania odbioru </w:t>
      </w:r>
      <w:r>
        <w:rPr>
          <w:rFonts w:eastAsia="Times New Roman" w:cstheme="minorHAnsi"/>
          <w:lang w:eastAsia="pl-PL"/>
        </w:rPr>
        <w:t>prac</w:t>
      </w:r>
      <w:r w:rsidRPr="00A43C27">
        <w:rPr>
          <w:rFonts w:eastAsia="Times New Roman" w:cstheme="minorHAnsi"/>
          <w:lang w:eastAsia="pl-PL"/>
        </w:rPr>
        <w:t xml:space="preserve"> przerwanych oraz zapłaty wynagrodzenia za </w:t>
      </w:r>
      <w:r>
        <w:rPr>
          <w:rFonts w:eastAsia="Times New Roman" w:cstheme="minorHAnsi"/>
          <w:lang w:eastAsia="pl-PL"/>
        </w:rPr>
        <w:t>prace</w:t>
      </w:r>
      <w:r w:rsidRPr="00A43C27">
        <w:rPr>
          <w:rFonts w:eastAsia="Times New Roman" w:cstheme="minorHAnsi"/>
          <w:lang w:eastAsia="pl-PL"/>
        </w:rPr>
        <w:t>, które zostały wykonane do dnia odstąpienia,</w:t>
      </w:r>
    </w:p>
    <w:p w14:paraId="66E9D3F6" w14:textId="722C4612" w:rsidR="00A43C27" w:rsidRPr="00A43C27" w:rsidRDefault="00A43C27" w:rsidP="00AD30C7">
      <w:pPr>
        <w:widowControl/>
        <w:numPr>
          <w:ilvl w:val="3"/>
          <w:numId w:val="12"/>
        </w:numPr>
        <w:ind w:left="720"/>
        <w:jc w:val="both"/>
        <w:rPr>
          <w:rFonts w:eastAsia="Times New Roman" w:cstheme="minorHAnsi"/>
          <w:lang w:eastAsia="pl-PL"/>
        </w:rPr>
      </w:pPr>
      <w:r w:rsidRPr="00A43C27">
        <w:rPr>
          <w:rFonts w:eastAsia="Times New Roman" w:cstheme="minorHAnsi"/>
          <w:lang w:eastAsia="pl-PL"/>
        </w:rPr>
        <w:t xml:space="preserve">przejęcia od Wykonawcy pod swój dozór terenu </w:t>
      </w:r>
      <w:r>
        <w:rPr>
          <w:rFonts w:eastAsia="Times New Roman" w:cstheme="minorHAnsi"/>
          <w:lang w:eastAsia="pl-PL"/>
        </w:rPr>
        <w:t>prac</w:t>
      </w:r>
      <w:r w:rsidRPr="00A43C27">
        <w:rPr>
          <w:rFonts w:eastAsia="Times New Roman" w:cstheme="minorHAnsi"/>
          <w:lang w:eastAsia="pl-PL"/>
        </w:rPr>
        <w:t>.</w:t>
      </w:r>
    </w:p>
    <w:p w14:paraId="4A4300D1" w14:textId="77777777" w:rsidR="00A43C27" w:rsidRPr="00A43C27" w:rsidRDefault="00A43C27" w:rsidP="00CA5561">
      <w:pPr>
        <w:spacing w:before="9"/>
        <w:rPr>
          <w:rFonts w:eastAsia="Calibri" w:cstheme="minorHAnsi"/>
        </w:rPr>
      </w:pPr>
    </w:p>
    <w:p w14:paraId="3E0F8B8C" w14:textId="50C00188" w:rsidR="00E22D55" w:rsidRPr="00A43C27" w:rsidRDefault="00E22D55" w:rsidP="00E22D55">
      <w:pPr>
        <w:pStyle w:val="Nagwek1"/>
        <w:ind w:right="647"/>
        <w:jc w:val="center"/>
        <w:rPr>
          <w:rFonts w:asciiTheme="minorHAnsi" w:eastAsia="Calibri" w:hAnsiTheme="minorHAnsi" w:cstheme="minorHAnsi"/>
          <w:b w:val="0"/>
          <w:bCs w:val="0"/>
          <w:sz w:val="22"/>
          <w:szCs w:val="22"/>
        </w:rPr>
      </w:pPr>
      <w:r w:rsidRPr="00A43C27">
        <w:rPr>
          <w:rFonts w:asciiTheme="minorHAnsi" w:eastAsia="Calibri" w:hAnsiTheme="minorHAnsi" w:cstheme="minorHAnsi"/>
          <w:sz w:val="22"/>
          <w:szCs w:val="22"/>
        </w:rPr>
        <w:t>§</w:t>
      </w:r>
      <w:r w:rsidRPr="00A43C27">
        <w:rPr>
          <w:rFonts w:asciiTheme="minorHAnsi" w:eastAsia="Calibr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eastAsia="Calibri" w:hAnsiTheme="minorHAnsi" w:cstheme="minorHAnsi"/>
          <w:spacing w:val="-1"/>
          <w:sz w:val="22"/>
          <w:szCs w:val="22"/>
        </w:rPr>
        <w:t>1</w:t>
      </w:r>
      <w:r w:rsidR="00A43C27">
        <w:rPr>
          <w:rFonts w:asciiTheme="minorHAnsi" w:eastAsia="Calibri" w:hAnsiTheme="minorHAnsi" w:cstheme="minorHAnsi"/>
          <w:spacing w:val="-1"/>
          <w:sz w:val="22"/>
          <w:szCs w:val="22"/>
        </w:rPr>
        <w:t>1</w:t>
      </w:r>
      <w:r w:rsidRPr="00A43C27">
        <w:rPr>
          <w:rFonts w:asciiTheme="minorHAnsi" w:eastAsia="Calibri" w:hAnsiTheme="minorHAnsi" w:cstheme="minorHAnsi"/>
          <w:spacing w:val="-1"/>
          <w:sz w:val="22"/>
          <w:szCs w:val="22"/>
        </w:rPr>
        <w:t>.</w:t>
      </w:r>
    </w:p>
    <w:p w14:paraId="0797CD7A" w14:textId="3799977B" w:rsidR="00E22D55" w:rsidRPr="00E22D55" w:rsidRDefault="004C2479" w:rsidP="00E81C68">
      <w:pPr>
        <w:spacing w:before="9"/>
        <w:rPr>
          <w:rFonts w:eastAsia="Calibri" w:cstheme="minorHAnsi"/>
        </w:rPr>
      </w:pPr>
      <w:r>
        <w:rPr>
          <w:rFonts w:eastAsia="Calibri" w:cstheme="minorHAnsi"/>
        </w:rPr>
        <w:t xml:space="preserve">1. </w:t>
      </w:r>
      <w:r w:rsidR="00E22D55" w:rsidRPr="00E22D55">
        <w:rPr>
          <w:rFonts w:eastAsia="Calibri" w:cstheme="minorHAnsi"/>
        </w:rPr>
        <w:t xml:space="preserve">Wykonawca zamówienie zrealizuje bez udziału podwykonawców / </w:t>
      </w:r>
      <w:r w:rsidR="00E22D55" w:rsidRPr="00E86BA9">
        <w:rPr>
          <w:rFonts w:eastAsia="Calibri" w:cstheme="minorHAnsi"/>
          <w:strike/>
          <w:rPrChange w:id="72" w:author="Kamila Jaworowska, ASTOR" w:date="2025-02-17T10:56:00Z" w16du:dateUtc="2025-02-17T09:56:00Z">
            <w:rPr>
              <w:rFonts w:eastAsia="Calibri" w:cstheme="minorHAnsi"/>
            </w:rPr>
          </w:rPrChange>
        </w:rPr>
        <w:t>z udziałem podwykonawców</w:t>
      </w:r>
      <w:r w:rsidR="005D12DB">
        <w:rPr>
          <w:rFonts w:eastAsia="Calibri" w:cstheme="minorHAnsi"/>
        </w:rPr>
        <w:t>.</w:t>
      </w:r>
    </w:p>
    <w:p w14:paraId="65B28355" w14:textId="77777777" w:rsidR="00E22D55" w:rsidRPr="00E22D55" w:rsidRDefault="00E22D55" w:rsidP="00E22D55">
      <w:pPr>
        <w:spacing w:before="9"/>
        <w:rPr>
          <w:rFonts w:eastAsia="Calibri" w:cstheme="minorHAnsi"/>
        </w:rPr>
      </w:pPr>
      <w:r w:rsidRPr="00E22D55">
        <w:rPr>
          <w:rFonts w:eastAsia="Calibri" w:cstheme="minorHAnsi"/>
        </w:rPr>
        <w:t>Przy pomocy podwykonawców zrealizuje następujące elementy zamówienia: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5"/>
        <w:gridCol w:w="4711"/>
      </w:tblGrid>
      <w:tr w:rsidR="00E22D55" w:rsidRPr="00E22D55" w14:paraId="11E1AAED" w14:textId="77777777" w:rsidTr="00F63523">
        <w:tc>
          <w:tcPr>
            <w:tcW w:w="4575" w:type="dxa"/>
          </w:tcPr>
          <w:p w14:paraId="0C652EB2" w14:textId="77777777" w:rsidR="00E22D55" w:rsidRPr="00E22D55" w:rsidRDefault="00E22D55" w:rsidP="00E22D55">
            <w:pPr>
              <w:spacing w:before="9"/>
              <w:rPr>
                <w:rFonts w:eastAsia="Calibri" w:cstheme="minorHAnsi"/>
              </w:rPr>
            </w:pPr>
            <w:r w:rsidRPr="00E22D55">
              <w:rPr>
                <w:rFonts w:eastAsia="Calibri" w:cstheme="minorHAnsi"/>
              </w:rPr>
              <w:t>Nazwa podwykonawcy (jeżeli są znane)</w:t>
            </w:r>
          </w:p>
        </w:tc>
        <w:tc>
          <w:tcPr>
            <w:tcW w:w="4711" w:type="dxa"/>
          </w:tcPr>
          <w:p w14:paraId="20BD1BD6" w14:textId="77777777" w:rsidR="00E22D55" w:rsidRPr="00E22D55" w:rsidRDefault="00E22D55" w:rsidP="00E22D55">
            <w:pPr>
              <w:spacing w:before="9"/>
              <w:rPr>
                <w:rFonts w:eastAsia="Calibri" w:cstheme="minorHAnsi"/>
              </w:rPr>
            </w:pPr>
            <w:r w:rsidRPr="00E22D55">
              <w:rPr>
                <w:rFonts w:eastAsia="Calibri" w:cstheme="minorHAnsi"/>
              </w:rPr>
              <w:t>Element zamówienia</w:t>
            </w:r>
          </w:p>
        </w:tc>
      </w:tr>
      <w:tr w:rsidR="00E22D55" w:rsidRPr="00E22D55" w14:paraId="377FC139" w14:textId="77777777" w:rsidTr="00F63523">
        <w:tc>
          <w:tcPr>
            <w:tcW w:w="4575" w:type="dxa"/>
          </w:tcPr>
          <w:p w14:paraId="1966F2D5" w14:textId="77777777" w:rsidR="00E22D55" w:rsidRPr="00E22D55" w:rsidRDefault="00E22D55" w:rsidP="00E22D55">
            <w:pPr>
              <w:spacing w:before="9"/>
              <w:rPr>
                <w:rFonts w:eastAsia="Calibri" w:cstheme="minorHAnsi"/>
              </w:rPr>
            </w:pPr>
          </w:p>
        </w:tc>
        <w:tc>
          <w:tcPr>
            <w:tcW w:w="4711" w:type="dxa"/>
          </w:tcPr>
          <w:p w14:paraId="1D7E99B7" w14:textId="77777777" w:rsidR="00E22D55" w:rsidRPr="00E22D55" w:rsidRDefault="00E22D55" w:rsidP="00E22D55">
            <w:pPr>
              <w:spacing w:before="9"/>
              <w:rPr>
                <w:rFonts w:eastAsia="Calibri" w:cstheme="minorHAnsi"/>
              </w:rPr>
            </w:pPr>
          </w:p>
          <w:p w14:paraId="1CDBCE22" w14:textId="77777777" w:rsidR="00E22D55" w:rsidRPr="00E22D55" w:rsidRDefault="00E22D55" w:rsidP="00E22D55">
            <w:pPr>
              <w:spacing w:before="9"/>
              <w:rPr>
                <w:rFonts w:eastAsia="Calibri" w:cstheme="minorHAnsi"/>
              </w:rPr>
            </w:pPr>
          </w:p>
        </w:tc>
      </w:tr>
    </w:tbl>
    <w:p w14:paraId="15816B40" w14:textId="0E12537F" w:rsidR="004C2479" w:rsidRPr="004C2479" w:rsidRDefault="004C2479" w:rsidP="004C2479">
      <w:pPr>
        <w:widowControl/>
        <w:tabs>
          <w:tab w:val="num" w:pos="360"/>
          <w:tab w:val="left" w:pos="6611"/>
        </w:tabs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>2</w:t>
      </w:r>
      <w:r w:rsidRPr="004C2479">
        <w:rPr>
          <w:rFonts w:ascii="Calibri" w:eastAsia="Times New Roman" w:hAnsi="Calibri" w:cs="Times New Roman"/>
          <w:bCs/>
          <w:lang w:eastAsia="pl-PL"/>
        </w:rPr>
        <w:t>. Wykonawca, podwykonawca lub dalszy podwykonawca zamówienia na dostawy przedkłada zamawiającemu poświadczoną za zgodność z oryginałem kopię zawartej umowy o podwykonawstwo, w terminie 7 dni od dnia jej zawarcia.</w:t>
      </w:r>
    </w:p>
    <w:p w14:paraId="20FC36D7" w14:textId="2B7F1990" w:rsidR="004C2479" w:rsidRPr="004C2479" w:rsidRDefault="004C2479" w:rsidP="004C2479">
      <w:pPr>
        <w:widowControl/>
        <w:tabs>
          <w:tab w:val="num" w:pos="360"/>
          <w:tab w:val="left" w:pos="6611"/>
        </w:tabs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>3</w:t>
      </w:r>
      <w:r w:rsidRPr="004C2479">
        <w:rPr>
          <w:rFonts w:ascii="Calibri" w:eastAsia="Times New Roman" w:hAnsi="Calibri" w:cs="Times New Roman"/>
          <w:bCs/>
          <w:lang w:eastAsia="pl-PL"/>
        </w:rPr>
        <w:t xml:space="preserve">. Niezgłoszenie przez Zamawiającego w formie pisemnej sprzeciwu do umowy o podwykonawstwo, której przedmiotem są dostawy, w terminie 7 dni od dnia jej przedłożenia Zamawiającemu uważa się za akceptację umowy przez Zamawiającego. </w:t>
      </w:r>
    </w:p>
    <w:p w14:paraId="06D09F9D" w14:textId="37E8120A" w:rsidR="004C2479" w:rsidRPr="004C2479" w:rsidRDefault="004C2479" w:rsidP="004C2479">
      <w:pPr>
        <w:widowControl/>
        <w:tabs>
          <w:tab w:val="num" w:pos="360"/>
          <w:tab w:val="left" w:pos="6611"/>
        </w:tabs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>4</w:t>
      </w:r>
      <w:r w:rsidRPr="004C2479">
        <w:rPr>
          <w:rFonts w:ascii="Calibri" w:eastAsia="Times New Roman" w:hAnsi="Calibri" w:cs="Times New Roman"/>
          <w:bCs/>
          <w:lang w:eastAsia="pl-PL"/>
        </w:rPr>
        <w:t xml:space="preserve">. Zapisy w pkt. </w:t>
      </w:r>
      <w:r>
        <w:rPr>
          <w:rFonts w:ascii="Calibri" w:eastAsia="Times New Roman" w:hAnsi="Calibri" w:cs="Times New Roman"/>
          <w:bCs/>
          <w:lang w:eastAsia="pl-PL"/>
        </w:rPr>
        <w:t>2-3</w:t>
      </w:r>
      <w:r w:rsidRPr="004C2479">
        <w:rPr>
          <w:rFonts w:ascii="Calibri" w:eastAsia="Times New Roman" w:hAnsi="Calibri" w:cs="Times New Roman"/>
          <w:bCs/>
          <w:lang w:eastAsia="pl-PL"/>
        </w:rPr>
        <w:t xml:space="preserve"> stosuje się odpowiednio do zmian tej umowy o podwykonawstwo. </w:t>
      </w:r>
    </w:p>
    <w:p w14:paraId="0C8804C8" w14:textId="44F3ECBD" w:rsidR="004C2479" w:rsidRPr="004C2479" w:rsidRDefault="004C2479" w:rsidP="004C2479">
      <w:pPr>
        <w:widowControl/>
        <w:tabs>
          <w:tab w:val="num" w:pos="360"/>
          <w:tab w:val="left" w:pos="6611"/>
        </w:tabs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>5</w:t>
      </w:r>
      <w:r w:rsidRPr="004C2479">
        <w:rPr>
          <w:rFonts w:ascii="Calibri" w:eastAsia="Times New Roman" w:hAnsi="Calibri" w:cs="Times New Roman"/>
          <w:bCs/>
          <w:lang w:eastAsia="pl-PL"/>
        </w:rPr>
        <w:t>. Umowa z podwykonawcą lub dalszym podwykonawcą powinna stanowić w szczególności, iż:</w:t>
      </w:r>
    </w:p>
    <w:p w14:paraId="592C2FB7" w14:textId="77777777" w:rsidR="004C2479" w:rsidRPr="004C2479" w:rsidRDefault="004C2479" w:rsidP="004C2479">
      <w:pPr>
        <w:widowControl/>
        <w:numPr>
          <w:ilvl w:val="3"/>
          <w:numId w:val="16"/>
        </w:numPr>
        <w:tabs>
          <w:tab w:val="num" w:pos="567"/>
          <w:tab w:val="left" w:pos="6611"/>
        </w:tabs>
        <w:jc w:val="both"/>
        <w:rPr>
          <w:rFonts w:ascii="Calibri" w:eastAsia="Times New Roman" w:hAnsi="Calibri" w:cs="Times New Roman"/>
          <w:bCs/>
          <w:lang w:eastAsia="pl-PL"/>
        </w:rPr>
      </w:pPr>
      <w:r w:rsidRPr="004C2479">
        <w:rPr>
          <w:rFonts w:ascii="Calibri" w:eastAsia="Times New Roman" w:hAnsi="Calibri" w:cs="Times New Roman"/>
          <w:bCs/>
          <w:lang w:eastAsia="pl-PL"/>
        </w:rPr>
        <w:t>Przedmiotem umowy o podwykonawstwo jest wyłącznie wykonanie dostaw, które ściśle odpowiadają części zamówienia określonego Umową zawartą pomiędzy Zamawiającym a Wykonawcą,</w:t>
      </w:r>
    </w:p>
    <w:p w14:paraId="0F2F6F20" w14:textId="77777777" w:rsidR="004C2479" w:rsidRPr="004C2479" w:rsidRDefault="004C2479" w:rsidP="004C2479">
      <w:pPr>
        <w:widowControl/>
        <w:numPr>
          <w:ilvl w:val="3"/>
          <w:numId w:val="16"/>
        </w:numPr>
        <w:tabs>
          <w:tab w:val="num" w:pos="567"/>
          <w:tab w:val="left" w:pos="6611"/>
        </w:tabs>
        <w:jc w:val="both"/>
        <w:rPr>
          <w:rFonts w:ascii="Calibri" w:eastAsia="Times New Roman" w:hAnsi="Calibri" w:cs="Times New Roman"/>
          <w:bCs/>
          <w:lang w:eastAsia="pl-PL"/>
        </w:rPr>
      </w:pPr>
      <w:r w:rsidRPr="004C2479">
        <w:rPr>
          <w:rFonts w:ascii="Calibri" w:eastAsia="Times New Roman" w:hAnsi="Calibri" w:cs="Times New Roman"/>
          <w:bCs/>
          <w:lang w:eastAsia="pl-PL"/>
        </w:rPr>
        <w:lastRenderedPageBreak/>
        <w:t>Wykonanie przedmiotu umowy o podwykonawstwo zostaje określone na co najmniej takim poziomie jakości, jaki wynika z umowy zawartej pomiędzy Zamawiającym a wykonawcą i powinno odpowiadać stosownym dla tego wykonania wymaganiom określonym w specyfikacji oraz standardom deklarowanym w ofercie wykonawcy,</w:t>
      </w:r>
    </w:p>
    <w:p w14:paraId="29C6EAD4" w14:textId="77777777" w:rsidR="004C2479" w:rsidRPr="004C2479" w:rsidRDefault="004C2479" w:rsidP="004C2479">
      <w:pPr>
        <w:widowControl/>
        <w:numPr>
          <w:ilvl w:val="3"/>
          <w:numId w:val="16"/>
        </w:numPr>
        <w:tabs>
          <w:tab w:val="num" w:pos="567"/>
          <w:tab w:val="left" w:pos="6611"/>
        </w:tabs>
        <w:jc w:val="both"/>
        <w:rPr>
          <w:rFonts w:ascii="Calibri" w:eastAsia="Times New Roman" w:hAnsi="Calibri" w:cs="Times New Roman"/>
          <w:bCs/>
          <w:lang w:eastAsia="pl-PL"/>
        </w:rPr>
      </w:pPr>
      <w:r w:rsidRPr="004C2479">
        <w:rPr>
          <w:rFonts w:ascii="Calibri" w:eastAsia="Times New Roman" w:hAnsi="Calibri" w:cs="Times New Roman"/>
          <w:bCs/>
          <w:lang w:eastAsia="pl-PL"/>
        </w:rPr>
        <w:t>Podwykonawca lub dalszy podwykonawca są zobowiązani do przedstawienia Zamawiającemu na jego żądanie dokumentów, oświadczeń i wyjaśnień dotyczących realizacji umowy o podwykonawstwo.</w:t>
      </w:r>
    </w:p>
    <w:p w14:paraId="4F2B9670" w14:textId="25A7B0A1" w:rsidR="004C2479" w:rsidRPr="004C2479" w:rsidRDefault="004C2479" w:rsidP="004C2479">
      <w:pPr>
        <w:widowControl/>
        <w:tabs>
          <w:tab w:val="num" w:pos="360"/>
          <w:tab w:val="left" w:pos="6611"/>
        </w:tabs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>5</w:t>
      </w:r>
      <w:r w:rsidRPr="004C2479">
        <w:rPr>
          <w:rFonts w:ascii="Calibri" w:eastAsia="Times New Roman" w:hAnsi="Calibri" w:cs="Times New Roman"/>
          <w:bCs/>
          <w:lang w:eastAsia="pl-PL"/>
        </w:rPr>
        <w:t>. Umowa o podwykonawstwo nie może zawierać postanowień uzależniających uzyskanie przez podwykonawcę lub dalszego podwykonawcę zapłaty od wykonawcy lub podwykonawcy za wykonanie przedmiotu umowy o podwykonawstwo od zapłaty przez Zamawiającego wynagrodzenia wykonawcy lub odpowiednio od zapłaty przez wykonawcę wynagrodzenia podwykonawcy.</w:t>
      </w:r>
    </w:p>
    <w:p w14:paraId="56373535" w14:textId="25AF1C06" w:rsidR="004C2479" w:rsidRPr="004C2479" w:rsidRDefault="004C2479" w:rsidP="004C2479">
      <w:pPr>
        <w:widowControl/>
        <w:tabs>
          <w:tab w:val="num" w:pos="360"/>
          <w:tab w:val="left" w:pos="6611"/>
        </w:tabs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>6</w:t>
      </w:r>
      <w:r w:rsidRPr="004C2479">
        <w:rPr>
          <w:rFonts w:ascii="Calibri" w:eastAsia="Times New Roman" w:hAnsi="Calibri" w:cs="Times New Roman"/>
          <w:bCs/>
          <w:lang w:eastAsia="pl-PL"/>
        </w:rPr>
        <w:t xml:space="preserve">. Zamawiający wymaga, aby przed przystąpieniem do wykonania zamówienia wykonawca, o ile są już znane, podał nazwy albo imiona i nazwiska  oraz dane kontaktowe podwykonawców i osób do kontaktu z nimi, zaangażowanych w wykonanie dostaw. Wykonawca zawiadamia Zamawiającego o wszelkich zmianach danych, o których mowa w zdaniu pierwszym, w trakcie realizacji zamówienia, a także przekazuje informacje na temat nowych podwykonawców, którym w późniejszym okresie zamierza powierzyć realizację dostaw. </w:t>
      </w:r>
    </w:p>
    <w:p w14:paraId="1F010906" w14:textId="793DCCBF" w:rsidR="004C2479" w:rsidRPr="004C2479" w:rsidRDefault="004C2479" w:rsidP="004C2479">
      <w:pPr>
        <w:widowControl/>
        <w:tabs>
          <w:tab w:val="num" w:pos="360"/>
          <w:tab w:val="left" w:pos="6611"/>
        </w:tabs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>7</w:t>
      </w:r>
      <w:r w:rsidRPr="004C2479">
        <w:rPr>
          <w:rFonts w:ascii="Calibri" w:eastAsia="Times New Roman" w:hAnsi="Calibri" w:cs="Times New Roman"/>
          <w:bCs/>
          <w:lang w:eastAsia="pl-PL"/>
        </w:rPr>
        <w:t>.</w:t>
      </w:r>
      <w:r w:rsidRPr="004C24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C2479">
        <w:rPr>
          <w:rFonts w:ascii="Calibri" w:eastAsia="Times New Roman" w:hAnsi="Calibri" w:cs="Times New Roman"/>
          <w:bCs/>
          <w:lang w:eastAsia="pl-PL"/>
        </w:rPr>
        <w:t>Powierzenie wykonania części zamówienia podwykonawcom nie zwalnia wykonawcy z odpowiedzialności za należyte wykonanie tego zamówienia.</w:t>
      </w:r>
    </w:p>
    <w:p w14:paraId="05C3EBB2" w14:textId="013A16FA" w:rsidR="004C2479" w:rsidRPr="004C2479" w:rsidRDefault="004C2479" w:rsidP="004C2479">
      <w:pPr>
        <w:widowControl/>
        <w:tabs>
          <w:tab w:val="num" w:pos="360"/>
          <w:tab w:val="left" w:pos="6611"/>
        </w:tabs>
        <w:jc w:val="both"/>
        <w:rPr>
          <w:rFonts w:ascii="Calibri" w:eastAsia="Times New Roman" w:hAnsi="Calibri" w:cs="Times New Roman"/>
          <w:bCs/>
          <w:lang w:eastAsia="pl-PL"/>
        </w:rPr>
      </w:pPr>
      <w:r>
        <w:rPr>
          <w:rFonts w:ascii="Calibri" w:eastAsia="Times New Roman" w:hAnsi="Calibri" w:cs="Times New Roman"/>
          <w:bCs/>
          <w:lang w:eastAsia="pl-PL"/>
        </w:rPr>
        <w:t>8</w:t>
      </w:r>
      <w:r w:rsidRPr="004C2479">
        <w:rPr>
          <w:rFonts w:ascii="Calibri" w:eastAsia="Times New Roman" w:hAnsi="Calibri" w:cs="Times New Roman"/>
          <w:bCs/>
          <w:lang w:eastAsia="pl-PL"/>
        </w:rPr>
        <w:t>.</w:t>
      </w:r>
      <w:r w:rsidRPr="004C2479">
        <w:rPr>
          <w:rFonts w:ascii="Calibri" w:eastAsia="Times New Roman" w:hAnsi="Calibri" w:cs="Times New Roman"/>
          <w:bCs/>
          <w:lang w:eastAsia="pl-PL"/>
        </w:rPr>
        <w:tab/>
        <w:t>Przy realizacji przedmiotu zamówienia Wykonawca jest zobowiązany stosować zasady wynikające z ustawy z dnia 19 lipca 2019r. o zapewnieniu dostępności osobom ze szczególnymi potrzebami (Dz. U. z 2020 poz. 1062 ze zmianami).</w:t>
      </w:r>
    </w:p>
    <w:p w14:paraId="201C15F6" w14:textId="77777777" w:rsidR="00E22D55" w:rsidRPr="00A43C27" w:rsidRDefault="00E22D55" w:rsidP="00CA5561">
      <w:pPr>
        <w:spacing w:before="9"/>
        <w:rPr>
          <w:rFonts w:eastAsia="Calibri" w:cstheme="minorHAnsi"/>
        </w:rPr>
      </w:pPr>
    </w:p>
    <w:p w14:paraId="35407221" w14:textId="4BD89584" w:rsidR="00CA5561" w:rsidRPr="00A43C27" w:rsidRDefault="00CA5561" w:rsidP="00CA5561">
      <w:pPr>
        <w:pStyle w:val="Nagwek1"/>
        <w:ind w:right="647"/>
        <w:jc w:val="center"/>
        <w:rPr>
          <w:rFonts w:asciiTheme="minorHAnsi" w:eastAsia="Calibri" w:hAnsiTheme="minorHAnsi" w:cstheme="minorHAnsi"/>
          <w:b w:val="0"/>
          <w:bCs w:val="0"/>
          <w:sz w:val="22"/>
          <w:szCs w:val="22"/>
        </w:rPr>
      </w:pPr>
      <w:bookmarkStart w:id="73" w:name="_Hlk18941630"/>
      <w:r w:rsidRPr="00A43C27">
        <w:rPr>
          <w:rFonts w:asciiTheme="minorHAnsi" w:eastAsia="Calibri" w:hAnsiTheme="minorHAnsi" w:cstheme="minorHAnsi"/>
          <w:sz w:val="22"/>
          <w:szCs w:val="22"/>
        </w:rPr>
        <w:t>§</w:t>
      </w:r>
      <w:r w:rsidRPr="00A43C27">
        <w:rPr>
          <w:rFonts w:asciiTheme="minorHAnsi" w:eastAsia="Calibr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eastAsia="Calibri" w:hAnsiTheme="minorHAnsi" w:cstheme="minorHAnsi"/>
          <w:spacing w:val="-1"/>
          <w:sz w:val="22"/>
          <w:szCs w:val="22"/>
        </w:rPr>
        <w:t>1</w:t>
      </w:r>
      <w:r w:rsidR="00A43C27">
        <w:rPr>
          <w:rFonts w:asciiTheme="minorHAnsi" w:eastAsia="Calibri" w:hAnsiTheme="minorHAnsi" w:cstheme="minorHAnsi"/>
          <w:spacing w:val="-1"/>
          <w:sz w:val="22"/>
          <w:szCs w:val="22"/>
        </w:rPr>
        <w:t>2</w:t>
      </w:r>
      <w:r w:rsidRPr="00A43C27">
        <w:rPr>
          <w:rFonts w:asciiTheme="minorHAnsi" w:eastAsia="Calibri" w:hAnsiTheme="minorHAnsi" w:cstheme="minorHAnsi"/>
          <w:spacing w:val="-1"/>
          <w:sz w:val="22"/>
          <w:szCs w:val="22"/>
        </w:rPr>
        <w:t>.</w:t>
      </w:r>
    </w:p>
    <w:bookmarkEnd w:id="73"/>
    <w:p w14:paraId="04673E73" w14:textId="3577825F" w:rsidR="00CA5561" w:rsidRDefault="00CA5561" w:rsidP="00AD30C7">
      <w:pPr>
        <w:pStyle w:val="Tekstpodstawowy"/>
        <w:numPr>
          <w:ilvl w:val="0"/>
          <w:numId w:val="1"/>
        </w:numPr>
        <w:tabs>
          <w:tab w:val="left" w:pos="418"/>
        </w:tabs>
        <w:spacing w:before="8" w:line="245" w:lineRule="auto"/>
        <w:ind w:right="152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sprawach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nieuregulowanych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umową</w:t>
      </w:r>
      <w:r w:rsidRPr="00A43C27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mają</w:t>
      </w:r>
      <w:r w:rsidRPr="00A43C27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zastosowanie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przepisy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Kodeksu</w:t>
      </w:r>
      <w:r w:rsidRPr="00A43C27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cywilnego</w:t>
      </w:r>
      <w:r w:rsidRPr="00A43C27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oraz</w:t>
      </w:r>
      <w:r w:rsidRPr="00A43C27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ustawy</w:t>
      </w:r>
      <w:r w:rsidRPr="00A43C27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Prawo</w:t>
      </w:r>
      <w:r w:rsidRPr="00A43C27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zamówień</w:t>
      </w:r>
      <w:r w:rsidRPr="00A43C27">
        <w:rPr>
          <w:rFonts w:asciiTheme="minorHAnsi" w:hAnsiTheme="minorHAnsi" w:cstheme="minorHAnsi"/>
          <w:spacing w:val="74"/>
          <w:w w:val="102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publicznych.</w:t>
      </w:r>
    </w:p>
    <w:p w14:paraId="44D151D9" w14:textId="3AA201A5" w:rsidR="005C057B" w:rsidRPr="00A43C27" w:rsidRDefault="005C057B" w:rsidP="00AD30C7">
      <w:pPr>
        <w:pStyle w:val="Tekstpodstawowy"/>
        <w:numPr>
          <w:ilvl w:val="0"/>
          <w:numId w:val="1"/>
        </w:numPr>
        <w:tabs>
          <w:tab w:val="left" w:pos="418"/>
        </w:tabs>
        <w:spacing w:before="8" w:line="245" w:lineRule="auto"/>
        <w:ind w:right="15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Zmiany oraz rozwiązanie umowy wymaga formy pisemnej pod rygorem nieważności.</w:t>
      </w:r>
    </w:p>
    <w:p w14:paraId="07D368D2" w14:textId="77777777" w:rsidR="00CA5561" w:rsidRPr="00A43C27" w:rsidRDefault="00CA5561" w:rsidP="00AD30C7">
      <w:pPr>
        <w:pStyle w:val="Tekstpodstawowy"/>
        <w:numPr>
          <w:ilvl w:val="0"/>
          <w:numId w:val="1"/>
        </w:numPr>
        <w:tabs>
          <w:tab w:val="left" w:pos="418"/>
        </w:tabs>
        <w:spacing w:line="245" w:lineRule="auto"/>
        <w:ind w:right="152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pacing w:val="-1"/>
          <w:sz w:val="22"/>
          <w:szCs w:val="22"/>
        </w:rPr>
        <w:t>Spory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wynikłe</w:t>
      </w:r>
      <w:r w:rsidRPr="00A43C27">
        <w:rPr>
          <w:rFonts w:asciiTheme="minorHAnsi" w:hAnsiTheme="minorHAnsi" w:cstheme="minorHAnsi"/>
          <w:spacing w:val="2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związku</w:t>
      </w:r>
      <w:r w:rsidRPr="00A43C27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niniejszą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umową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strony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poddają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rozstrzygnięciu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sądu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właściwego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ze</w:t>
      </w:r>
      <w:r w:rsidRPr="00A43C27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względu</w:t>
      </w:r>
      <w:r w:rsidRPr="00A43C27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na</w:t>
      </w:r>
      <w:r w:rsidRPr="00A43C27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siedzibę</w:t>
      </w:r>
      <w:r w:rsidRPr="00A43C27">
        <w:rPr>
          <w:rFonts w:asciiTheme="minorHAnsi" w:hAnsiTheme="minorHAnsi" w:cstheme="minorHAnsi"/>
          <w:spacing w:val="94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Zamawiającego.</w:t>
      </w:r>
    </w:p>
    <w:p w14:paraId="5468E5C1" w14:textId="7C3CF366" w:rsidR="00CA5561" w:rsidRPr="00A43C27" w:rsidRDefault="00CA5561" w:rsidP="00AD30C7">
      <w:pPr>
        <w:pStyle w:val="Tekstpodstawowy"/>
        <w:numPr>
          <w:ilvl w:val="0"/>
          <w:numId w:val="1"/>
        </w:numPr>
        <w:spacing w:before="5" w:line="248" w:lineRule="auto"/>
        <w:ind w:right="152"/>
        <w:rPr>
          <w:rFonts w:asciiTheme="minorHAnsi" w:hAnsiTheme="minorHAnsi" w:cstheme="minorHAnsi"/>
          <w:sz w:val="22"/>
          <w:szCs w:val="22"/>
        </w:rPr>
      </w:pPr>
      <w:r w:rsidRPr="00A43C27">
        <w:rPr>
          <w:rFonts w:asciiTheme="minorHAnsi" w:hAnsiTheme="minorHAnsi" w:cstheme="minorHAnsi"/>
          <w:sz w:val="22"/>
          <w:szCs w:val="22"/>
        </w:rPr>
        <w:t>Umowa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została</w:t>
      </w:r>
      <w:r w:rsidRPr="00A43C2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sporządzona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="007F500A">
        <w:rPr>
          <w:rFonts w:asciiTheme="minorHAnsi" w:hAnsiTheme="minorHAnsi" w:cstheme="minorHAnsi"/>
          <w:spacing w:val="8"/>
          <w:sz w:val="22"/>
          <w:szCs w:val="22"/>
        </w:rPr>
        <w:t>4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jednobrzmiących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egzemplarzach,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w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tym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="007F500A">
        <w:rPr>
          <w:rFonts w:asciiTheme="minorHAnsi" w:hAnsiTheme="minorHAnsi" w:cstheme="minorHAnsi"/>
          <w:sz w:val="22"/>
          <w:szCs w:val="22"/>
        </w:rPr>
        <w:t>3</w:t>
      </w:r>
      <w:r w:rsidRPr="00A43C27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egzemplarze</w:t>
      </w:r>
      <w:r w:rsidRPr="00A43C27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dl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a</w:t>
      </w:r>
      <w:r w:rsidRPr="00A43C27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>Zamawiającego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i</w:t>
      </w:r>
      <w:r w:rsidRPr="00A43C27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1</w:t>
      </w:r>
      <w:r w:rsidRPr="00A43C27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egzemplarz</w:t>
      </w:r>
      <w:r w:rsidRPr="00A43C27">
        <w:rPr>
          <w:rFonts w:asciiTheme="minorHAnsi" w:hAnsiTheme="minorHAnsi" w:cstheme="minorHAnsi"/>
          <w:spacing w:val="84"/>
          <w:w w:val="101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>dl</w:t>
      </w:r>
      <w:r w:rsidRPr="00A43C27">
        <w:rPr>
          <w:rFonts w:asciiTheme="minorHAnsi" w:hAnsiTheme="minorHAnsi" w:cstheme="minorHAnsi"/>
          <w:spacing w:val="1"/>
          <w:sz w:val="22"/>
          <w:szCs w:val="22"/>
        </w:rPr>
        <w:t>a</w:t>
      </w:r>
      <w:r w:rsidRPr="00A43C27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A43C27">
        <w:rPr>
          <w:rFonts w:asciiTheme="minorHAnsi" w:hAnsiTheme="minorHAnsi" w:cstheme="minorHAnsi"/>
          <w:sz w:val="22"/>
          <w:szCs w:val="22"/>
        </w:rPr>
        <w:t xml:space="preserve">Wykonawcy. </w:t>
      </w:r>
    </w:p>
    <w:p w14:paraId="5742F00F" w14:textId="77777777" w:rsidR="00CA5561" w:rsidRPr="00A43C27" w:rsidRDefault="00CA5561" w:rsidP="00CA5561">
      <w:pPr>
        <w:pStyle w:val="Nagwek1"/>
        <w:tabs>
          <w:tab w:val="left" w:pos="5502"/>
        </w:tabs>
        <w:ind w:left="417"/>
        <w:rPr>
          <w:rFonts w:asciiTheme="minorHAnsi" w:hAnsiTheme="minorHAnsi" w:cstheme="minorHAnsi"/>
          <w:spacing w:val="-1"/>
          <w:sz w:val="22"/>
          <w:szCs w:val="22"/>
        </w:rPr>
      </w:pPr>
    </w:p>
    <w:p w14:paraId="12684FB0" w14:textId="2485F47A" w:rsidR="00B14F24" w:rsidRPr="00A43C27" w:rsidRDefault="00CA5561" w:rsidP="003C47EA">
      <w:pPr>
        <w:pStyle w:val="Nagwek1"/>
        <w:tabs>
          <w:tab w:val="left" w:pos="5502"/>
        </w:tabs>
        <w:ind w:left="417"/>
        <w:rPr>
          <w:rFonts w:cstheme="minorHAnsi"/>
        </w:rPr>
      </w:pPr>
      <w:r w:rsidRPr="00A43C27">
        <w:rPr>
          <w:rFonts w:asciiTheme="minorHAnsi" w:hAnsiTheme="minorHAnsi" w:cstheme="minorHAnsi"/>
          <w:spacing w:val="-1"/>
          <w:sz w:val="22"/>
          <w:szCs w:val="22"/>
        </w:rPr>
        <w:t xml:space="preserve">  WYKONAWCA</w:t>
      </w:r>
      <w:r w:rsidRPr="00A43C27">
        <w:rPr>
          <w:rFonts w:asciiTheme="minorHAnsi" w:hAnsiTheme="minorHAnsi" w:cstheme="minorHAnsi"/>
          <w:spacing w:val="-1"/>
          <w:sz w:val="22"/>
          <w:szCs w:val="22"/>
        </w:rPr>
        <w:tab/>
        <w:t>ZAMAWIAJĄCY</w:t>
      </w:r>
    </w:p>
    <w:sectPr w:rsidR="00B14F24" w:rsidRPr="00A43C2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15F3E" w14:textId="77777777" w:rsidR="006F3A2B" w:rsidRDefault="006F3A2B" w:rsidP="008F1617">
      <w:r>
        <w:separator/>
      </w:r>
    </w:p>
  </w:endnote>
  <w:endnote w:type="continuationSeparator" w:id="0">
    <w:p w14:paraId="6109EA0F" w14:textId="77777777" w:rsidR="006F3A2B" w:rsidRDefault="006F3A2B" w:rsidP="008F1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4472837"/>
      <w:docPartObj>
        <w:docPartGallery w:val="Page Numbers (Bottom of Page)"/>
        <w:docPartUnique/>
      </w:docPartObj>
    </w:sdtPr>
    <w:sdtContent>
      <w:p w14:paraId="220778F4" w14:textId="10F9EBC3" w:rsidR="008F1617" w:rsidRDefault="008F16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35018B" w14:textId="77777777" w:rsidR="008F1617" w:rsidRDefault="008F16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08A68" w14:textId="77777777" w:rsidR="006F3A2B" w:rsidRDefault="006F3A2B" w:rsidP="008F1617">
      <w:r>
        <w:separator/>
      </w:r>
    </w:p>
  </w:footnote>
  <w:footnote w:type="continuationSeparator" w:id="0">
    <w:p w14:paraId="76D54604" w14:textId="77777777" w:rsidR="006F3A2B" w:rsidRDefault="006F3A2B" w:rsidP="008F1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8D5AC" w14:textId="6B1F94F5" w:rsidR="001E1E49" w:rsidRDefault="001E1E49">
    <w:pPr>
      <w:pStyle w:val="Nagwek"/>
    </w:pPr>
    <w:r w:rsidRPr="00F047DC">
      <w:rPr>
        <w:noProof/>
      </w:rPr>
      <w:drawing>
        <wp:inline distT="0" distB="0" distL="0" distR="0" wp14:anchorId="35A25957" wp14:editId="304A2C75">
          <wp:extent cx="5759450" cy="594864"/>
          <wp:effectExtent l="0" t="0" r="0" b="0"/>
          <wp:docPr id="8723754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4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/>
      </w:rPr>
    </w:lvl>
    <w:lvl w:ilvl="1">
      <w:start w:val="2"/>
      <w:numFmt w:val="bullet"/>
      <w:lvlText w:val="-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upperLetter"/>
      <w:lvlText w:val="%3)"/>
      <w:lvlJc w:val="left"/>
      <w:pPr>
        <w:tabs>
          <w:tab w:val="num" w:pos="2490"/>
        </w:tabs>
      </w:pPr>
      <w:rPr>
        <w:b/>
      </w:r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4560CCF"/>
    <w:multiLevelType w:val="hybridMultilevel"/>
    <w:tmpl w:val="4A0062C2"/>
    <w:lvl w:ilvl="0" w:tplc="40929B32">
      <w:start w:val="1"/>
      <w:numFmt w:val="decimal"/>
      <w:lvlText w:val="%1."/>
      <w:lvlJc w:val="left"/>
      <w:pPr>
        <w:ind w:left="417" w:hanging="276"/>
      </w:pPr>
      <w:rPr>
        <w:rFonts w:ascii="Calibri" w:eastAsia="Calibri" w:hAnsi="Calibri" w:hint="default"/>
        <w:w w:val="101"/>
        <w:sz w:val="19"/>
        <w:szCs w:val="19"/>
      </w:rPr>
    </w:lvl>
    <w:lvl w:ilvl="1" w:tplc="63B6C39E">
      <w:start w:val="1"/>
      <w:numFmt w:val="bullet"/>
      <w:lvlText w:val="•"/>
      <w:lvlJc w:val="left"/>
      <w:pPr>
        <w:ind w:left="1375" w:hanging="276"/>
      </w:pPr>
      <w:rPr>
        <w:rFonts w:hint="default"/>
      </w:rPr>
    </w:lvl>
    <w:lvl w:ilvl="2" w:tplc="F55692E4">
      <w:start w:val="1"/>
      <w:numFmt w:val="bullet"/>
      <w:lvlText w:val="•"/>
      <w:lvlJc w:val="left"/>
      <w:pPr>
        <w:ind w:left="2334" w:hanging="276"/>
      </w:pPr>
      <w:rPr>
        <w:rFonts w:hint="default"/>
      </w:rPr>
    </w:lvl>
    <w:lvl w:ilvl="3" w:tplc="E23EECD0">
      <w:start w:val="1"/>
      <w:numFmt w:val="bullet"/>
      <w:lvlText w:val="•"/>
      <w:lvlJc w:val="left"/>
      <w:pPr>
        <w:ind w:left="3292" w:hanging="276"/>
      </w:pPr>
      <w:rPr>
        <w:rFonts w:hint="default"/>
      </w:rPr>
    </w:lvl>
    <w:lvl w:ilvl="4" w:tplc="731676C6">
      <w:start w:val="1"/>
      <w:numFmt w:val="bullet"/>
      <w:lvlText w:val="•"/>
      <w:lvlJc w:val="left"/>
      <w:pPr>
        <w:ind w:left="4250" w:hanging="276"/>
      </w:pPr>
      <w:rPr>
        <w:rFonts w:hint="default"/>
      </w:rPr>
    </w:lvl>
    <w:lvl w:ilvl="5" w:tplc="10CA90A4">
      <w:start w:val="1"/>
      <w:numFmt w:val="bullet"/>
      <w:lvlText w:val="•"/>
      <w:lvlJc w:val="left"/>
      <w:pPr>
        <w:ind w:left="5208" w:hanging="276"/>
      </w:pPr>
      <w:rPr>
        <w:rFonts w:hint="default"/>
      </w:rPr>
    </w:lvl>
    <w:lvl w:ilvl="6" w:tplc="6BA642C2">
      <w:start w:val="1"/>
      <w:numFmt w:val="bullet"/>
      <w:lvlText w:val="•"/>
      <w:lvlJc w:val="left"/>
      <w:pPr>
        <w:ind w:left="6167" w:hanging="276"/>
      </w:pPr>
      <w:rPr>
        <w:rFonts w:hint="default"/>
      </w:rPr>
    </w:lvl>
    <w:lvl w:ilvl="7" w:tplc="97564AC4">
      <w:start w:val="1"/>
      <w:numFmt w:val="bullet"/>
      <w:lvlText w:val="•"/>
      <w:lvlJc w:val="left"/>
      <w:pPr>
        <w:ind w:left="7125" w:hanging="276"/>
      </w:pPr>
      <w:rPr>
        <w:rFonts w:hint="default"/>
      </w:rPr>
    </w:lvl>
    <w:lvl w:ilvl="8" w:tplc="9B6621D4">
      <w:start w:val="1"/>
      <w:numFmt w:val="bullet"/>
      <w:lvlText w:val="•"/>
      <w:lvlJc w:val="left"/>
      <w:pPr>
        <w:ind w:left="8083" w:hanging="276"/>
      </w:pPr>
      <w:rPr>
        <w:rFonts w:hint="default"/>
      </w:rPr>
    </w:lvl>
  </w:abstractNum>
  <w:abstractNum w:abstractNumId="2" w15:restartNumberingAfterBreak="0">
    <w:nsid w:val="07753188"/>
    <w:multiLevelType w:val="hybridMultilevel"/>
    <w:tmpl w:val="4ECA1B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2425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662D8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846291"/>
    <w:multiLevelType w:val="hybridMultilevel"/>
    <w:tmpl w:val="51C0B4DA"/>
    <w:lvl w:ilvl="0" w:tplc="8F74D50E">
      <w:start w:val="1"/>
      <w:numFmt w:val="decimal"/>
      <w:lvlText w:val="%1."/>
      <w:lvlJc w:val="left"/>
      <w:pPr>
        <w:ind w:left="417" w:hanging="276"/>
      </w:pPr>
      <w:rPr>
        <w:rFonts w:ascii="Calibri" w:eastAsia="Calibri" w:hAnsi="Calibri" w:hint="default"/>
        <w:w w:val="101"/>
        <w:sz w:val="19"/>
        <w:szCs w:val="19"/>
      </w:rPr>
    </w:lvl>
    <w:lvl w:ilvl="1" w:tplc="F78409F4">
      <w:start w:val="1"/>
      <w:numFmt w:val="bullet"/>
      <w:lvlText w:val="•"/>
      <w:lvlJc w:val="left"/>
      <w:pPr>
        <w:ind w:left="1375" w:hanging="276"/>
      </w:pPr>
      <w:rPr>
        <w:rFonts w:hint="default"/>
      </w:rPr>
    </w:lvl>
    <w:lvl w:ilvl="2" w:tplc="251E41AE">
      <w:start w:val="1"/>
      <w:numFmt w:val="bullet"/>
      <w:lvlText w:val="•"/>
      <w:lvlJc w:val="left"/>
      <w:pPr>
        <w:ind w:left="2334" w:hanging="276"/>
      </w:pPr>
      <w:rPr>
        <w:rFonts w:hint="default"/>
      </w:rPr>
    </w:lvl>
    <w:lvl w:ilvl="3" w:tplc="0966FD78">
      <w:start w:val="1"/>
      <w:numFmt w:val="bullet"/>
      <w:lvlText w:val="•"/>
      <w:lvlJc w:val="left"/>
      <w:pPr>
        <w:ind w:left="3292" w:hanging="276"/>
      </w:pPr>
      <w:rPr>
        <w:rFonts w:hint="default"/>
      </w:rPr>
    </w:lvl>
    <w:lvl w:ilvl="4" w:tplc="7146F184">
      <w:start w:val="1"/>
      <w:numFmt w:val="bullet"/>
      <w:lvlText w:val="•"/>
      <w:lvlJc w:val="left"/>
      <w:pPr>
        <w:ind w:left="4250" w:hanging="276"/>
      </w:pPr>
      <w:rPr>
        <w:rFonts w:hint="default"/>
      </w:rPr>
    </w:lvl>
    <w:lvl w:ilvl="5" w:tplc="DA2680EC">
      <w:start w:val="1"/>
      <w:numFmt w:val="bullet"/>
      <w:lvlText w:val="•"/>
      <w:lvlJc w:val="left"/>
      <w:pPr>
        <w:ind w:left="5208" w:hanging="276"/>
      </w:pPr>
      <w:rPr>
        <w:rFonts w:hint="default"/>
      </w:rPr>
    </w:lvl>
    <w:lvl w:ilvl="6" w:tplc="82A45B9C">
      <w:start w:val="1"/>
      <w:numFmt w:val="bullet"/>
      <w:lvlText w:val="•"/>
      <w:lvlJc w:val="left"/>
      <w:pPr>
        <w:ind w:left="6167" w:hanging="276"/>
      </w:pPr>
      <w:rPr>
        <w:rFonts w:hint="default"/>
      </w:rPr>
    </w:lvl>
    <w:lvl w:ilvl="7" w:tplc="0CD224AA">
      <w:start w:val="1"/>
      <w:numFmt w:val="bullet"/>
      <w:lvlText w:val="•"/>
      <w:lvlJc w:val="left"/>
      <w:pPr>
        <w:ind w:left="7125" w:hanging="276"/>
      </w:pPr>
      <w:rPr>
        <w:rFonts w:hint="default"/>
      </w:rPr>
    </w:lvl>
    <w:lvl w:ilvl="8" w:tplc="E20C7F26">
      <w:start w:val="1"/>
      <w:numFmt w:val="bullet"/>
      <w:lvlText w:val="•"/>
      <w:lvlJc w:val="left"/>
      <w:pPr>
        <w:ind w:left="8083" w:hanging="276"/>
      </w:pPr>
      <w:rPr>
        <w:rFonts w:hint="default"/>
      </w:rPr>
    </w:lvl>
  </w:abstractNum>
  <w:abstractNum w:abstractNumId="4" w15:restartNumberingAfterBreak="0">
    <w:nsid w:val="16992C7E"/>
    <w:multiLevelType w:val="hybridMultilevel"/>
    <w:tmpl w:val="8A4CEA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D441E"/>
    <w:multiLevelType w:val="hybridMultilevel"/>
    <w:tmpl w:val="D73A72C2"/>
    <w:lvl w:ilvl="0" w:tplc="E244FB46">
      <w:start w:val="1"/>
      <w:numFmt w:val="decimal"/>
      <w:lvlText w:val="%1."/>
      <w:lvlJc w:val="left"/>
      <w:pPr>
        <w:ind w:left="355" w:hanging="214"/>
      </w:pPr>
      <w:rPr>
        <w:rFonts w:ascii="Calibri" w:eastAsia="Calibri" w:hAnsi="Calibri" w:hint="default"/>
        <w:w w:val="101"/>
        <w:sz w:val="19"/>
        <w:szCs w:val="19"/>
      </w:rPr>
    </w:lvl>
    <w:lvl w:ilvl="1" w:tplc="72F0D3B0">
      <w:start w:val="1"/>
      <w:numFmt w:val="bullet"/>
      <w:lvlText w:val="•"/>
      <w:lvlJc w:val="left"/>
      <w:pPr>
        <w:ind w:left="1319" w:hanging="214"/>
      </w:pPr>
      <w:rPr>
        <w:rFonts w:hint="default"/>
      </w:rPr>
    </w:lvl>
    <w:lvl w:ilvl="2" w:tplc="867482F6">
      <w:start w:val="1"/>
      <w:numFmt w:val="bullet"/>
      <w:lvlText w:val="•"/>
      <w:lvlJc w:val="left"/>
      <w:pPr>
        <w:ind w:left="2284" w:hanging="214"/>
      </w:pPr>
      <w:rPr>
        <w:rFonts w:hint="default"/>
      </w:rPr>
    </w:lvl>
    <w:lvl w:ilvl="3" w:tplc="A90E1D0E">
      <w:start w:val="1"/>
      <w:numFmt w:val="bullet"/>
      <w:lvlText w:val="•"/>
      <w:lvlJc w:val="left"/>
      <w:pPr>
        <w:ind w:left="3248" w:hanging="214"/>
      </w:pPr>
      <w:rPr>
        <w:rFonts w:hint="default"/>
      </w:rPr>
    </w:lvl>
    <w:lvl w:ilvl="4" w:tplc="EE1AE4C2">
      <w:start w:val="1"/>
      <w:numFmt w:val="bullet"/>
      <w:lvlText w:val="•"/>
      <w:lvlJc w:val="left"/>
      <w:pPr>
        <w:ind w:left="4213" w:hanging="214"/>
      </w:pPr>
      <w:rPr>
        <w:rFonts w:hint="default"/>
      </w:rPr>
    </w:lvl>
    <w:lvl w:ilvl="5" w:tplc="6562EEDC">
      <w:start w:val="1"/>
      <w:numFmt w:val="bullet"/>
      <w:lvlText w:val="•"/>
      <w:lvlJc w:val="left"/>
      <w:pPr>
        <w:ind w:left="5177" w:hanging="214"/>
      </w:pPr>
      <w:rPr>
        <w:rFonts w:hint="default"/>
      </w:rPr>
    </w:lvl>
    <w:lvl w:ilvl="6" w:tplc="0A06062C">
      <w:start w:val="1"/>
      <w:numFmt w:val="bullet"/>
      <w:lvlText w:val="•"/>
      <w:lvlJc w:val="left"/>
      <w:pPr>
        <w:ind w:left="6142" w:hanging="214"/>
      </w:pPr>
      <w:rPr>
        <w:rFonts w:hint="default"/>
      </w:rPr>
    </w:lvl>
    <w:lvl w:ilvl="7" w:tplc="379851B6">
      <w:start w:val="1"/>
      <w:numFmt w:val="bullet"/>
      <w:lvlText w:val="•"/>
      <w:lvlJc w:val="left"/>
      <w:pPr>
        <w:ind w:left="7106" w:hanging="214"/>
      </w:pPr>
      <w:rPr>
        <w:rFonts w:hint="default"/>
      </w:rPr>
    </w:lvl>
    <w:lvl w:ilvl="8" w:tplc="282C8BA4">
      <w:start w:val="1"/>
      <w:numFmt w:val="bullet"/>
      <w:lvlText w:val="•"/>
      <w:lvlJc w:val="left"/>
      <w:pPr>
        <w:ind w:left="8071" w:hanging="214"/>
      </w:pPr>
      <w:rPr>
        <w:rFonts w:hint="default"/>
      </w:rPr>
    </w:lvl>
  </w:abstractNum>
  <w:abstractNum w:abstractNumId="6" w15:restartNumberingAfterBreak="0">
    <w:nsid w:val="3172101E"/>
    <w:multiLevelType w:val="hybridMultilevel"/>
    <w:tmpl w:val="296425C6"/>
    <w:lvl w:ilvl="0" w:tplc="9DB47C0C">
      <w:start w:val="1"/>
      <w:numFmt w:val="decimal"/>
      <w:lvlText w:val="%1."/>
      <w:lvlJc w:val="left"/>
      <w:pPr>
        <w:ind w:left="355" w:hanging="214"/>
      </w:pPr>
      <w:rPr>
        <w:rFonts w:ascii="Calibri" w:eastAsia="Calibri" w:hAnsi="Calibri" w:hint="default"/>
        <w:w w:val="101"/>
        <w:sz w:val="19"/>
        <w:szCs w:val="19"/>
      </w:rPr>
    </w:lvl>
    <w:lvl w:ilvl="1" w:tplc="5D783674">
      <w:start w:val="1"/>
      <w:numFmt w:val="lowerLetter"/>
      <w:lvlText w:val="%2)"/>
      <w:lvlJc w:val="left"/>
      <w:pPr>
        <w:ind w:left="705" w:hanging="288"/>
        <w:jc w:val="right"/>
      </w:pPr>
      <w:rPr>
        <w:rFonts w:ascii="Calibri" w:eastAsia="Calibri" w:hAnsi="Calibri" w:hint="default"/>
        <w:w w:val="101"/>
        <w:sz w:val="19"/>
        <w:szCs w:val="19"/>
      </w:rPr>
    </w:lvl>
    <w:lvl w:ilvl="2" w:tplc="8518725A">
      <w:start w:val="1"/>
      <w:numFmt w:val="bullet"/>
      <w:lvlText w:val="•"/>
      <w:lvlJc w:val="left"/>
      <w:pPr>
        <w:ind w:left="1738" w:hanging="288"/>
      </w:pPr>
      <w:rPr>
        <w:rFonts w:hint="default"/>
      </w:rPr>
    </w:lvl>
    <w:lvl w:ilvl="3" w:tplc="590EEE6C">
      <w:start w:val="1"/>
      <w:numFmt w:val="bullet"/>
      <w:lvlText w:val="•"/>
      <w:lvlJc w:val="left"/>
      <w:pPr>
        <w:ind w:left="2771" w:hanging="288"/>
      </w:pPr>
      <w:rPr>
        <w:rFonts w:hint="default"/>
      </w:rPr>
    </w:lvl>
    <w:lvl w:ilvl="4" w:tplc="55642D1A">
      <w:start w:val="1"/>
      <w:numFmt w:val="bullet"/>
      <w:lvlText w:val="•"/>
      <w:lvlJc w:val="left"/>
      <w:pPr>
        <w:ind w:left="3803" w:hanging="288"/>
      </w:pPr>
      <w:rPr>
        <w:rFonts w:hint="default"/>
      </w:rPr>
    </w:lvl>
    <w:lvl w:ilvl="5" w:tplc="B2BEACFA">
      <w:start w:val="1"/>
      <w:numFmt w:val="bullet"/>
      <w:lvlText w:val="•"/>
      <w:lvlJc w:val="left"/>
      <w:pPr>
        <w:ind w:left="4836" w:hanging="288"/>
      </w:pPr>
      <w:rPr>
        <w:rFonts w:hint="default"/>
      </w:rPr>
    </w:lvl>
    <w:lvl w:ilvl="6" w:tplc="85323962">
      <w:start w:val="1"/>
      <w:numFmt w:val="bullet"/>
      <w:lvlText w:val="•"/>
      <w:lvlJc w:val="left"/>
      <w:pPr>
        <w:ind w:left="5869" w:hanging="288"/>
      </w:pPr>
      <w:rPr>
        <w:rFonts w:hint="default"/>
      </w:rPr>
    </w:lvl>
    <w:lvl w:ilvl="7" w:tplc="C78E3AEC">
      <w:start w:val="1"/>
      <w:numFmt w:val="bullet"/>
      <w:lvlText w:val="•"/>
      <w:lvlJc w:val="left"/>
      <w:pPr>
        <w:ind w:left="6901" w:hanging="288"/>
      </w:pPr>
      <w:rPr>
        <w:rFonts w:hint="default"/>
      </w:rPr>
    </w:lvl>
    <w:lvl w:ilvl="8" w:tplc="DDC0BFB4">
      <w:start w:val="1"/>
      <w:numFmt w:val="bullet"/>
      <w:lvlText w:val="•"/>
      <w:lvlJc w:val="left"/>
      <w:pPr>
        <w:ind w:left="7934" w:hanging="288"/>
      </w:pPr>
      <w:rPr>
        <w:rFonts w:hint="default"/>
      </w:rPr>
    </w:lvl>
  </w:abstractNum>
  <w:abstractNum w:abstractNumId="7" w15:restartNumberingAfterBreak="0">
    <w:nsid w:val="3601126C"/>
    <w:multiLevelType w:val="hybridMultilevel"/>
    <w:tmpl w:val="DCA64706"/>
    <w:lvl w:ilvl="0" w:tplc="0415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 w15:restartNumberingAfterBreak="0">
    <w:nsid w:val="3B252A8F"/>
    <w:multiLevelType w:val="hybridMultilevel"/>
    <w:tmpl w:val="C5C80284"/>
    <w:lvl w:ilvl="0" w:tplc="EBBC1D18">
      <w:start w:val="1"/>
      <w:numFmt w:val="decimal"/>
      <w:lvlText w:val="%1."/>
      <w:lvlJc w:val="left"/>
      <w:pPr>
        <w:ind w:left="417" w:hanging="276"/>
      </w:pPr>
      <w:rPr>
        <w:rFonts w:ascii="Calibri" w:eastAsia="Calibri" w:hAnsi="Calibri" w:hint="default"/>
        <w:w w:val="101"/>
        <w:sz w:val="19"/>
        <w:szCs w:val="19"/>
      </w:rPr>
    </w:lvl>
    <w:lvl w:ilvl="1" w:tplc="852A0C58">
      <w:start w:val="1"/>
      <w:numFmt w:val="bullet"/>
      <w:lvlText w:val="•"/>
      <w:lvlJc w:val="left"/>
      <w:pPr>
        <w:ind w:left="1375" w:hanging="276"/>
      </w:pPr>
      <w:rPr>
        <w:rFonts w:hint="default"/>
      </w:rPr>
    </w:lvl>
    <w:lvl w:ilvl="2" w:tplc="F28472F6">
      <w:start w:val="1"/>
      <w:numFmt w:val="bullet"/>
      <w:lvlText w:val="•"/>
      <w:lvlJc w:val="left"/>
      <w:pPr>
        <w:ind w:left="2334" w:hanging="276"/>
      </w:pPr>
      <w:rPr>
        <w:rFonts w:hint="default"/>
      </w:rPr>
    </w:lvl>
    <w:lvl w:ilvl="3" w:tplc="E458AB5C">
      <w:start w:val="1"/>
      <w:numFmt w:val="bullet"/>
      <w:lvlText w:val="•"/>
      <w:lvlJc w:val="left"/>
      <w:pPr>
        <w:ind w:left="3292" w:hanging="276"/>
      </w:pPr>
      <w:rPr>
        <w:rFonts w:hint="default"/>
      </w:rPr>
    </w:lvl>
    <w:lvl w:ilvl="4" w:tplc="9DB6E2BE">
      <w:start w:val="1"/>
      <w:numFmt w:val="bullet"/>
      <w:lvlText w:val="•"/>
      <w:lvlJc w:val="left"/>
      <w:pPr>
        <w:ind w:left="4250" w:hanging="276"/>
      </w:pPr>
      <w:rPr>
        <w:rFonts w:hint="default"/>
      </w:rPr>
    </w:lvl>
    <w:lvl w:ilvl="5" w:tplc="2D407A64">
      <w:start w:val="1"/>
      <w:numFmt w:val="bullet"/>
      <w:lvlText w:val="•"/>
      <w:lvlJc w:val="left"/>
      <w:pPr>
        <w:ind w:left="5208" w:hanging="276"/>
      </w:pPr>
      <w:rPr>
        <w:rFonts w:hint="default"/>
      </w:rPr>
    </w:lvl>
    <w:lvl w:ilvl="6" w:tplc="DA161FD4">
      <w:start w:val="1"/>
      <w:numFmt w:val="bullet"/>
      <w:lvlText w:val="•"/>
      <w:lvlJc w:val="left"/>
      <w:pPr>
        <w:ind w:left="6167" w:hanging="276"/>
      </w:pPr>
      <w:rPr>
        <w:rFonts w:hint="default"/>
      </w:rPr>
    </w:lvl>
    <w:lvl w:ilvl="7" w:tplc="516C084C">
      <w:start w:val="1"/>
      <w:numFmt w:val="bullet"/>
      <w:lvlText w:val="•"/>
      <w:lvlJc w:val="left"/>
      <w:pPr>
        <w:ind w:left="7125" w:hanging="276"/>
      </w:pPr>
      <w:rPr>
        <w:rFonts w:hint="default"/>
      </w:rPr>
    </w:lvl>
    <w:lvl w:ilvl="8" w:tplc="CBB21E56">
      <w:start w:val="1"/>
      <w:numFmt w:val="bullet"/>
      <w:lvlText w:val="•"/>
      <w:lvlJc w:val="left"/>
      <w:pPr>
        <w:ind w:left="8083" w:hanging="276"/>
      </w:pPr>
      <w:rPr>
        <w:rFonts w:hint="default"/>
      </w:rPr>
    </w:lvl>
  </w:abstractNum>
  <w:abstractNum w:abstractNumId="9" w15:restartNumberingAfterBreak="0">
    <w:nsid w:val="3F347B2E"/>
    <w:multiLevelType w:val="multilevel"/>
    <w:tmpl w:val="CB6806CA"/>
    <w:lvl w:ilvl="0">
      <w:start w:val="1"/>
      <w:numFmt w:val="lowerLetter"/>
      <w:lvlText w:val="%1."/>
      <w:lvlJc w:val="left"/>
      <w:pPr>
        <w:tabs>
          <w:tab w:val="num" w:pos="720"/>
        </w:tabs>
      </w:pPr>
      <w:rPr>
        <w:b/>
      </w:rPr>
    </w:lvl>
    <w:lvl w:ilvl="1">
      <w:start w:val="2"/>
      <w:numFmt w:val="bullet"/>
      <w:lvlText w:val="-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upperLetter"/>
      <w:lvlText w:val="%3)"/>
      <w:lvlJc w:val="left"/>
      <w:pPr>
        <w:tabs>
          <w:tab w:val="num" w:pos="2490"/>
        </w:tabs>
      </w:pPr>
      <w:rPr>
        <w:b/>
      </w:r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447A2E28"/>
    <w:multiLevelType w:val="hybridMultilevel"/>
    <w:tmpl w:val="F190E970"/>
    <w:lvl w:ilvl="0" w:tplc="041868AE">
      <w:start w:val="1"/>
      <w:numFmt w:val="decimal"/>
      <w:lvlText w:val="%1."/>
      <w:lvlJc w:val="left"/>
      <w:pPr>
        <w:ind w:left="417" w:hanging="276"/>
      </w:pPr>
      <w:rPr>
        <w:rFonts w:ascii="Calibri" w:eastAsia="Calibri" w:hAnsi="Calibri" w:hint="default"/>
        <w:w w:val="101"/>
        <w:sz w:val="19"/>
        <w:szCs w:val="19"/>
      </w:rPr>
    </w:lvl>
    <w:lvl w:ilvl="1" w:tplc="57ACD94E">
      <w:start w:val="1"/>
      <w:numFmt w:val="bullet"/>
      <w:lvlText w:val="•"/>
      <w:lvlJc w:val="left"/>
      <w:pPr>
        <w:ind w:left="1375" w:hanging="276"/>
      </w:pPr>
      <w:rPr>
        <w:rFonts w:hint="default"/>
      </w:rPr>
    </w:lvl>
    <w:lvl w:ilvl="2" w:tplc="313C1542">
      <w:start w:val="1"/>
      <w:numFmt w:val="bullet"/>
      <w:lvlText w:val="•"/>
      <w:lvlJc w:val="left"/>
      <w:pPr>
        <w:ind w:left="2334" w:hanging="276"/>
      </w:pPr>
      <w:rPr>
        <w:rFonts w:hint="default"/>
      </w:rPr>
    </w:lvl>
    <w:lvl w:ilvl="3" w:tplc="C2920440">
      <w:start w:val="1"/>
      <w:numFmt w:val="bullet"/>
      <w:lvlText w:val="•"/>
      <w:lvlJc w:val="left"/>
      <w:pPr>
        <w:ind w:left="3292" w:hanging="276"/>
      </w:pPr>
      <w:rPr>
        <w:rFonts w:hint="default"/>
      </w:rPr>
    </w:lvl>
    <w:lvl w:ilvl="4" w:tplc="617C4770">
      <w:start w:val="1"/>
      <w:numFmt w:val="bullet"/>
      <w:lvlText w:val="•"/>
      <w:lvlJc w:val="left"/>
      <w:pPr>
        <w:ind w:left="4250" w:hanging="276"/>
      </w:pPr>
      <w:rPr>
        <w:rFonts w:hint="default"/>
      </w:rPr>
    </w:lvl>
    <w:lvl w:ilvl="5" w:tplc="F3A0C1E8">
      <w:start w:val="1"/>
      <w:numFmt w:val="bullet"/>
      <w:lvlText w:val="•"/>
      <w:lvlJc w:val="left"/>
      <w:pPr>
        <w:ind w:left="5208" w:hanging="276"/>
      </w:pPr>
      <w:rPr>
        <w:rFonts w:hint="default"/>
      </w:rPr>
    </w:lvl>
    <w:lvl w:ilvl="6" w:tplc="62688D12">
      <w:start w:val="1"/>
      <w:numFmt w:val="bullet"/>
      <w:lvlText w:val="•"/>
      <w:lvlJc w:val="left"/>
      <w:pPr>
        <w:ind w:left="6167" w:hanging="276"/>
      </w:pPr>
      <w:rPr>
        <w:rFonts w:hint="default"/>
      </w:rPr>
    </w:lvl>
    <w:lvl w:ilvl="7" w:tplc="949252CE">
      <w:start w:val="1"/>
      <w:numFmt w:val="bullet"/>
      <w:lvlText w:val="•"/>
      <w:lvlJc w:val="left"/>
      <w:pPr>
        <w:ind w:left="7125" w:hanging="276"/>
      </w:pPr>
      <w:rPr>
        <w:rFonts w:hint="default"/>
      </w:rPr>
    </w:lvl>
    <w:lvl w:ilvl="8" w:tplc="2FC86FB4">
      <w:start w:val="1"/>
      <w:numFmt w:val="bullet"/>
      <w:lvlText w:val="•"/>
      <w:lvlJc w:val="left"/>
      <w:pPr>
        <w:ind w:left="8083" w:hanging="276"/>
      </w:pPr>
      <w:rPr>
        <w:rFonts w:hint="default"/>
      </w:rPr>
    </w:lvl>
  </w:abstractNum>
  <w:abstractNum w:abstractNumId="11" w15:restartNumberingAfterBreak="0">
    <w:nsid w:val="609D380A"/>
    <w:multiLevelType w:val="hybridMultilevel"/>
    <w:tmpl w:val="360AA82C"/>
    <w:lvl w:ilvl="0" w:tplc="0415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2" w15:restartNumberingAfterBreak="0">
    <w:nsid w:val="66D36CDB"/>
    <w:multiLevelType w:val="hybridMultilevel"/>
    <w:tmpl w:val="79DC857A"/>
    <w:lvl w:ilvl="0" w:tplc="93300960">
      <w:start w:val="1"/>
      <w:numFmt w:val="decimal"/>
      <w:lvlText w:val="%1."/>
      <w:lvlJc w:val="left"/>
      <w:pPr>
        <w:ind w:left="417" w:hanging="276"/>
      </w:pPr>
      <w:rPr>
        <w:rFonts w:ascii="Calibri" w:eastAsia="Calibri" w:hAnsi="Calibri" w:hint="default"/>
        <w:w w:val="101"/>
        <w:sz w:val="19"/>
        <w:szCs w:val="19"/>
      </w:rPr>
    </w:lvl>
    <w:lvl w:ilvl="1" w:tplc="E36EB0CC">
      <w:start w:val="1"/>
      <w:numFmt w:val="lowerLetter"/>
      <w:lvlText w:val="%2)"/>
      <w:lvlJc w:val="left"/>
      <w:pPr>
        <w:ind w:left="559" w:hanging="279"/>
      </w:pPr>
      <w:rPr>
        <w:rFonts w:ascii="Calibri" w:eastAsia="Calibri" w:hAnsi="Calibri" w:hint="default"/>
        <w:w w:val="101"/>
        <w:sz w:val="19"/>
        <w:szCs w:val="19"/>
      </w:rPr>
    </w:lvl>
    <w:lvl w:ilvl="2" w:tplc="137A94C8">
      <w:start w:val="1"/>
      <w:numFmt w:val="bullet"/>
      <w:lvlText w:val="•"/>
      <w:lvlJc w:val="left"/>
      <w:pPr>
        <w:ind w:left="1608" w:hanging="279"/>
      </w:pPr>
      <w:rPr>
        <w:rFonts w:hint="default"/>
      </w:rPr>
    </w:lvl>
    <w:lvl w:ilvl="3" w:tplc="638A1240">
      <w:start w:val="1"/>
      <w:numFmt w:val="bullet"/>
      <w:lvlText w:val="•"/>
      <w:lvlJc w:val="left"/>
      <w:pPr>
        <w:ind w:left="2657" w:hanging="279"/>
      </w:pPr>
      <w:rPr>
        <w:rFonts w:hint="default"/>
      </w:rPr>
    </w:lvl>
    <w:lvl w:ilvl="4" w:tplc="89BC9272">
      <w:start w:val="1"/>
      <w:numFmt w:val="bullet"/>
      <w:lvlText w:val="•"/>
      <w:lvlJc w:val="left"/>
      <w:pPr>
        <w:ind w:left="3706" w:hanging="279"/>
      </w:pPr>
      <w:rPr>
        <w:rFonts w:hint="default"/>
      </w:rPr>
    </w:lvl>
    <w:lvl w:ilvl="5" w:tplc="8FE49420">
      <w:start w:val="1"/>
      <w:numFmt w:val="bullet"/>
      <w:lvlText w:val="•"/>
      <w:lvlJc w:val="left"/>
      <w:pPr>
        <w:ind w:left="4755" w:hanging="279"/>
      </w:pPr>
      <w:rPr>
        <w:rFonts w:hint="default"/>
      </w:rPr>
    </w:lvl>
    <w:lvl w:ilvl="6" w:tplc="01B27080">
      <w:start w:val="1"/>
      <w:numFmt w:val="bullet"/>
      <w:lvlText w:val="•"/>
      <w:lvlJc w:val="left"/>
      <w:pPr>
        <w:ind w:left="5804" w:hanging="279"/>
      </w:pPr>
      <w:rPr>
        <w:rFonts w:hint="default"/>
      </w:rPr>
    </w:lvl>
    <w:lvl w:ilvl="7" w:tplc="502AE8BE">
      <w:start w:val="1"/>
      <w:numFmt w:val="bullet"/>
      <w:lvlText w:val="•"/>
      <w:lvlJc w:val="left"/>
      <w:pPr>
        <w:ind w:left="6853" w:hanging="279"/>
      </w:pPr>
      <w:rPr>
        <w:rFonts w:hint="default"/>
      </w:rPr>
    </w:lvl>
    <w:lvl w:ilvl="8" w:tplc="66A2DF16">
      <w:start w:val="1"/>
      <w:numFmt w:val="bullet"/>
      <w:lvlText w:val="•"/>
      <w:lvlJc w:val="left"/>
      <w:pPr>
        <w:ind w:left="7902" w:hanging="279"/>
      </w:pPr>
      <w:rPr>
        <w:rFonts w:hint="default"/>
      </w:rPr>
    </w:lvl>
  </w:abstractNum>
  <w:abstractNum w:abstractNumId="13" w15:restartNumberingAfterBreak="0">
    <w:nsid w:val="71506821"/>
    <w:multiLevelType w:val="hybridMultilevel"/>
    <w:tmpl w:val="18F26736"/>
    <w:lvl w:ilvl="0" w:tplc="0A8CED6C">
      <w:start w:val="1"/>
      <w:numFmt w:val="decimal"/>
      <w:lvlText w:val="%1."/>
      <w:lvlJc w:val="left"/>
      <w:pPr>
        <w:ind w:left="417" w:hanging="276"/>
      </w:pPr>
      <w:rPr>
        <w:rFonts w:ascii="Calibri" w:eastAsia="Calibri" w:hAnsi="Calibri" w:hint="default"/>
        <w:w w:val="101"/>
        <w:sz w:val="19"/>
        <w:szCs w:val="19"/>
      </w:rPr>
    </w:lvl>
    <w:lvl w:ilvl="1" w:tplc="C6A4376C">
      <w:start w:val="1"/>
      <w:numFmt w:val="bullet"/>
      <w:lvlText w:val="•"/>
      <w:lvlJc w:val="left"/>
      <w:pPr>
        <w:ind w:left="1375" w:hanging="276"/>
      </w:pPr>
      <w:rPr>
        <w:rFonts w:hint="default"/>
      </w:rPr>
    </w:lvl>
    <w:lvl w:ilvl="2" w:tplc="7F3CC3B2">
      <w:start w:val="1"/>
      <w:numFmt w:val="bullet"/>
      <w:lvlText w:val="•"/>
      <w:lvlJc w:val="left"/>
      <w:pPr>
        <w:ind w:left="2334" w:hanging="276"/>
      </w:pPr>
      <w:rPr>
        <w:rFonts w:hint="default"/>
      </w:rPr>
    </w:lvl>
    <w:lvl w:ilvl="3" w:tplc="3E662542">
      <w:start w:val="1"/>
      <w:numFmt w:val="bullet"/>
      <w:lvlText w:val="•"/>
      <w:lvlJc w:val="left"/>
      <w:pPr>
        <w:ind w:left="3292" w:hanging="276"/>
      </w:pPr>
      <w:rPr>
        <w:rFonts w:hint="default"/>
      </w:rPr>
    </w:lvl>
    <w:lvl w:ilvl="4" w:tplc="A192CD10">
      <w:start w:val="1"/>
      <w:numFmt w:val="bullet"/>
      <w:lvlText w:val="•"/>
      <w:lvlJc w:val="left"/>
      <w:pPr>
        <w:ind w:left="4250" w:hanging="276"/>
      </w:pPr>
      <w:rPr>
        <w:rFonts w:hint="default"/>
      </w:rPr>
    </w:lvl>
    <w:lvl w:ilvl="5" w:tplc="8D1CDF30">
      <w:start w:val="1"/>
      <w:numFmt w:val="bullet"/>
      <w:lvlText w:val="•"/>
      <w:lvlJc w:val="left"/>
      <w:pPr>
        <w:ind w:left="5208" w:hanging="276"/>
      </w:pPr>
      <w:rPr>
        <w:rFonts w:hint="default"/>
      </w:rPr>
    </w:lvl>
    <w:lvl w:ilvl="6" w:tplc="B0202DEA">
      <w:start w:val="1"/>
      <w:numFmt w:val="bullet"/>
      <w:lvlText w:val="•"/>
      <w:lvlJc w:val="left"/>
      <w:pPr>
        <w:ind w:left="6167" w:hanging="276"/>
      </w:pPr>
      <w:rPr>
        <w:rFonts w:hint="default"/>
      </w:rPr>
    </w:lvl>
    <w:lvl w:ilvl="7" w:tplc="D550FB92">
      <w:start w:val="1"/>
      <w:numFmt w:val="bullet"/>
      <w:lvlText w:val="•"/>
      <w:lvlJc w:val="left"/>
      <w:pPr>
        <w:ind w:left="7125" w:hanging="276"/>
      </w:pPr>
      <w:rPr>
        <w:rFonts w:hint="default"/>
      </w:rPr>
    </w:lvl>
    <w:lvl w:ilvl="8" w:tplc="D6A07B44">
      <w:start w:val="1"/>
      <w:numFmt w:val="bullet"/>
      <w:lvlText w:val="•"/>
      <w:lvlJc w:val="left"/>
      <w:pPr>
        <w:ind w:left="8083" w:hanging="276"/>
      </w:pPr>
      <w:rPr>
        <w:rFonts w:hint="default"/>
      </w:rPr>
    </w:lvl>
  </w:abstractNum>
  <w:abstractNum w:abstractNumId="14" w15:restartNumberingAfterBreak="0">
    <w:nsid w:val="7A2D6A20"/>
    <w:multiLevelType w:val="hybridMultilevel"/>
    <w:tmpl w:val="1C06709E"/>
    <w:lvl w:ilvl="0" w:tplc="EB1E8376">
      <w:start w:val="1"/>
      <w:numFmt w:val="decimal"/>
      <w:lvlText w:val="%1."/>
      <w:lvlJc w:val="left"/>
      <w:pPr>
        <w:ind w:left="417" w:hanging="276"/>
      </w:pPr>
      <w:rPr>
        <w:rFonts w:ascii="Calibri" w:eastAsia="Calibri" w:hAnsi="Calibri" w:hint="default"/>
        <w:w w:val="101"/>
        <w:sz w:val="19"/>
        <w:szCs w:val="19"/>
      </w:rPr>
    </w:lvl>
    <w:lvl w:ilvl="1" w:tplc="E11213FA">
      <w:start w:val="1"/>
      <w:numFmt w:val="bullet"/>
      <w:lvlText w:val="•"/>
      <w:lvlJc w:val="left"/>
      <w:pPr>
        <w:ind w:left="1375" w:hanging="276"/>
      </w:pPr>
      <w:rPr>
        <w:rFonts w:hint="default"/>
      </w:rPr>
    </w:lvl>
    <w:lvl w:ilvl="2" w:tplc="E294DCC4">
      <w:start w:val="1"/>
      <w:numFmt w:val="bullet"/>
      <w:lvlText w:val="•"/>
      <w:lvlJc w:val="left"/>
      <w:pPr>
        <w:ind w:left="2334" w:hanging="276"/>
      </w:pPr>
      <w:rPr>
        <w:rFonts w:hint="default"/>
      </w:rPr>
    </w:lvl>
    <w:lvl w:ilvl="3" w:tplc="00700F2A">
      <w:start w:val="1"/>
      <w:numFmt w:val="bullet"/>
      <w:lvlText w:val="•"/>
      <w:lvlJc w:val="left"/>
      <w:pPr>
        <w:ind w:left="3292" w:hanging="276"/>
      </w:pPr>
      <w:rPr>
        <w:rFonts w:hint="default"/>
      </w:rPr>
    </w:lvl>
    <w:lvl w:ilvl="4" w:tplc="FDCAC1A6">
      <w:start w:val="1"/>
      <w:numFmt w:val="bullet"/>
      <w:lvlText w:val="•"/>
      <w:lvlJc w:val="left"/>
      <w:pPr>
        <w:ind w:left="4250" w:hanging="276"/>
      </w:pPr>
      <w:rPr>
        <w:rFonts w:hint="default"/>
      </w:rPr>
    </w:lvl>
    <w:lvl w:ilvl="5" w:tplc="A07A15C8">
      <w:start w:val="1"/>
      <w:numFmt w:val="bullet"/>
      <w:lvlText w:val="•"/>
      <w:lvlJc w:val="left"/>
      <w:pPr>
        <w:ind w:left="5208" w:hanging="276"/>
      </w:pPr>
      <w:rPr>
        <w:rFonts w:hint="default"/>
      </w:rPr>
    </w:lvl>
    <w:lvl w:ilvl="6" w:tplc="FA7E71A8">
      <w:start w:val="1"/>
      <w:numFmt w:val="bullet"/>
      <w:lvlText w:val="•"/>
      <w:lvlJc w:val="left"/>
      <w:pPr>
        <w:ind w:left="6167" w:hanging="276"/>
      </w:pPr>
      <w:rPr>
        <w:rFonts w:hint="default"/>
      </w:rPr>
    </w:lvl>
    <w:lvl w:ilvl="7" w:tplc="D8C4609E">
      <w:start w:val="1"/>
      <w:numFmt w:val="bullet"/>
      <w:lvlText w:val="•"/>
      <w:lvlJc w:val="left"/>
      <w:pPr>
        <w:ind w:left="7125" w:hanging="276"/>
      </w:pPr>
      <w:rPr>
        <w:rFonts w:hint="default"/>
      </w:rPr>
    </w:lvl>
    <w:lvl w:ilvl="8" w:tplc="0EF0921A">
      <w:start w:val="1"/>
      <w:numFmt w:val="bullet"/>
      <w:lvlText w:val="•"/>
      <w:lvlJc w:val="left"/>
      <w:pPr>
        <w:ind w:left="8083" w:hanging="276"/>
      </w:pPr>
      <w:rPr>
        <w:rFonts w:hint="default"/>
      </w:rPr>
    </w:lvl>
  </w:abstractNum>
  <w:abstractNum w:abstractNumId="15" w15:restartNumberingAfterBreak="0">
    <w:nsid w:val="7AB306C4"/>
    <w:multiLevelType w:val="hybridMultilevel"/>
    <w:tmpl w:val="93AA62E4"/>
    <w:lvl w:ilvl="0" w:tplc="5A92FED4">
      <w:start w:val="1"/>
      <w:numFmt w:val="decimal"/>
      <w:lvlText w:val="%1."/>
      <w:lvlJc w:val="left"/>
      <w:pPr>
        <w:ind w:left="417" w:hanging="276"/>
      </w:pPr>
      <w:rPr>
        <w:rFonts w:ascii="Calibri" w:eastAsia="Calibri" w:hAnsi="Calibri" w:hint="default"/>
        <w:w w:val="101"/>
        <w:sz w:val="19"/>
        <w:szCs w:val="19"/>
      </w:rPr>
    </w:lvl>
    <w:lvl w:ilvl="1" w:tplc="B5C02272">
      <w:start w:val="1"/>
      <w:numFmt w:val="bullet"/>
      <w:lvlText w:val="•"/>
      <w:lvlJc w:val="left"/>
      <w:pPr>
        <w:ind w:left="1375" w:hanging="276"/>
      </w:pPr>
      <w:rPr>
        <w:rFonts w:hint="default"/>
      </w:rPr>
    </w:lvl>
    <w:lvl w:ilvl="2" w:tplc="C78CC8FE">
      <w:start w:val="1"/>
      <w:numFmt w:val="bullet"/>
      <w:lvlText w:val="•"/>
      <w:lvlJc w:val="left"/>
      <w:pPr>
        <w:ind w:left="2334" w:hanging="276"/>
      </w:pPr>
      <w:rPr>
        <w:rFonts w:hint="default"/>
      </w:rPr>
    </w:lvl>
    <w:lvl w:ilvl="3" w:tplc="40686838">
      <w:start w:val="1"/>
      <w:numFmt w:val="bullet"/>
      <w:lvlText w:val="•"/>
      <w:lvlJc w:val="left"/>
      <w:pPr>
        <w:ind w:left="3292" w:hanging="276"/>
      </w:pPr>
      <w:rPr>
        <w:rFonts w:hint="default"/>
      </w:rPr>
    </w:lvl>
    <w:lvl w:ilvl="4" w:tplc="AC14F7C4">
      <w:start w:val="1"/>
      <w:numFmt w:val="bullet"/>
      <w:lvlText w:val="•"/>
      <w:lvlJc w:val="left"/>
      <w:pPr>
        <w:ind w:left="4250" w:hanging="276"/>
      </w:pPr>
      <w:rPr>
        <w:rFonts w:hint="default"/>
      </w:rPr>
    </w:lvl>
    <w:lvl w:ilvl="5" w:tplc="CEC0244A">
      <w:start w:val="1"/>
      <w:numFmt w:val="bullet"/>
      <w:lvlText w:val="•"/>
      <w:lvlJc w:val="left"/>
      <w:pPr>
        <w:ind w:left="5208" w:hanging="276"/>
      </w:pPr>
      <w:rPr>
        <w:rFonts w:hint="default"/>
      </w:rPr>
    </w:lvl>
    <w:lvl w:ilvl="6" w:tplc="7F9ACAC0">
      <w:start w:val="1"/>
      <w:numFmt w:val="bullet"/>
      <w:lvlText w:val="•"/>
      <w:lvlJc w:val="left"/>
      <w:pPr>
        <w:ind w:left="6167" w:hanging="276"/>
      </w:pPr>
      <w:rPr>
        <w:rFonts w:hint="default"/>
      </w:rPr>
    </w:lvl>
    <w:lvl w:ilvl="7" w:tplc="A70E50BE">
      <w:start w:val="1"/>
      <w:numFmt w:val="bullet"/>
      <w:lvlText w:val="•"/>
      <w:lvlJc w:val="left"/>
      <w:pPr>
        <w:ind w:left="7125" w:hanging="276"/>
      </w:pPr>
      <w:rPr>
        <w:rFonts w:hint="default"/>
      </w:rPr>
    </w:lvl>
    <w:lvl w:ilvl="8" w:tplc="E2C4FCB4">
      <w:start w:val="1"/>
      <w:numFmt w:val="bullet"/>
      <w:lvlText w:val="•"/>
      <w:lvlJc w:val="left"/>
      <w:pPr>
        <w:ind w:left="8083" w:hanging="276"/>
      </w:pPr>
      <w:rPr>
        <w:rFonts w:hint="default"/>
      </w:rPr>
    </w:lvl>
  </w:abstractNum>
  <w:num w:numId="1" w16cid:durableId="1945188309">
    <w:abstractNumId w:val="13"/>
  </w:num>
  <w:num w:numId="2" w16cid:durableId="676273621">
    <w:abstractNumId w:val="8"/>
  </w:num>
  <w:num w:numId="3" w16cid:durableId="1006715039">
    <w:abstractNumId w:val="5"/>
  </w:num>
  <w:num w:numId="4" w16cid:durableId="771825842">
    <w:abstractNumId w:val="10"/>
  </w:num>
  <w:num w:numId="5" w16cid:durableId="1110930572">
    <w:abstractNumId w:val="12"/>
  </w:num>
  <w:num w:numId="6" w16cid:durableId="2117865291">
    <w:abstractNumId w:val="15"/>
  </w:num>
  <w:num w:numId="7" w16cid:durableId="1569219574">
    <w:abstractNumId w:val="1"/>
  </w:num>
  <w:num w:numId="8" w16cid:durableId="822352397">
    <w:abstractNumId w:val="3"/>
  </w:num>
  <w:num w:numId="9" w16cid:durableId="1459689862">
    <w:abstractNumId w:val="6"/>
  </w:num>
  <w:num w:numId="10" w16cid:durableId="259603449">
    <w:abstractNumId w:val="14"/>
  </w:num>
  <w:num w:numId="11" w16cid:durableId="1722747185">
    <w:abstractNumId w:val="0"/>
  </w:num>
  <w:num w:numId="12" w16cid:durableId="320668253">
    <w:abstractNumId w:val="2"/>
  </w:num>
  <w:num w:numId="13" w16cid:durableId="1585727000">
    <w:abstractNumId w:val="11"/>
  </w:num>
  <w:num w:numId="14" w16cid:durableId="592783047">
    <w:abstractNumId w:val="7"/>
  </w:num>
  <w:num w:numId="15" w16cid:durableId="143393988">
    <w:abstractNumId w:val="4"/>
  </w:num>
  <w:num w:numId="16" w16cid:durableId="1408728747">
    <w:abstractNumId w:val="9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mila Jaworowska, ASTOR">
    <w15:presenceInfo w15:providerId="AD" w15:userId="S::Kamila.Jaworowska@astor.com.pl::ad8fe109-6209-436a-81a9-9459454d81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DBD"/>
    <w:rsid w:val="000022E9"/>
    <w:rsid w:val="0000274B"/>
    <w:rsid w:val="000245F6"/>
    <w:rsid w:val="00030E00"/>
    <w:rsid w:val="00062B74"/>
    <w:rsid w:val="000837F4"/>
    <w:rsid w:val="00096D0E"/>
    <w:rsid w:val="000A4BE1"/>
    <w:rsid w:val="000A70EB"/>
    <w:rsid w:val="00116A13"/>
    <w:rsid w:val="001262A1"/>
    <w:rsid w:val="00127DE2"/>
    <w:rsid w:val="001C3C43"/>
    <w:rsid w:val="001D535C"/>
    <w:rsid w:val="001E1E49"/>
    <w:rsid w:val="00250078"/>
    <w:rsid w:val="00277227"/>
    <w:rsid w:val="002C6F79"/>
    <w:rsid w:val="002D551A"/>
    <w:rsid w:val="002E0F66"/>
    <w:rsid w:val="00311CB1"/>
    <w:rsid w:val="00320125"/>
    <w:rsid w:val="003371F1"/>
    <w:rsid w:val="003441BE"/>
    <w:rsid w:val="003B0644"/>
    <w:rsid w:val="003C05D3"/>
    <w:rsid w:val="003C47EA"/>
    <w:rsid w:val="003D6637"/>
    <w:rsid w:val="003E09B8"/>
    <w:rsid w:val="003F0048"/>
    <w:rsid w:val="00401A91"/>
    <w:rsid w:val="004639AE"/>
    <w:rsid w:val="00464FF8"/>
    <w:rsid w:val="004C2479"/>
    <w:rsid w:val="004C46A2"/>
    <w:rsid w:val="004D4AFB"/>
    <w:rsid w:val="004F546E"/>
    <w:rsid w:val="005220B0"/>
    <w:rsid w:val="00545127"/>
    <w:rsid w:val="00561430"/>
    <w:rsid w:val="00574AD5"/>
    <w:rsid w:val="00581B1C"/>
    <w:rsid w:val="00597A84"/>
    <w:rsid w:val="005A3C29"/>
    <w:rsid w:val="005C057B"/>
    <w:rsid w:val="005D12DB"/>
    <w:rsid w:val="00676B79"/>
    <w:rsid w:val="00696140"/>
    <w:rsid w:val="006E18DD"/>
    <w:rsid w:val="006F3A2B"/>
    <w:rsid w:val="007B77FE"/>
    <w:rsid w:val="007E4EF2"/>
    <w:rsid w:val="007F500A"/>
    <w:rsid w:val="00892F63"/>
    <w:rsid w:val="008D4626"/>
    <w:rsid w:val="008D516B"/>
    <w:rsid w:val="008F1617"/>
    <w:rsid w:val="00906D3A"/>
    <w:rsid w:val="0092036D"/>
    <w:rsid w:val="00942B2F"/>
    <w:rsid w:val="00972C70"/>
    <w:rsid w:val="00974E51"/>
    <w:rsid w:val="009750DE"/>
    <w:rsid w:val="009A4998"/>
    <w:rsid w:val="009B12D9"/>
    <w:rsid w:val="009C1EFD"/>
    <w:rsid w:val="00A022C8"/>
    <w:rsid w:val="00A14A10"/>
    <w:rsid w:val="00A43C27"/>
    <w:rsid w:val="00A522D2"/>
    <w:rsid w:val="00A85072"/>
    <w:rsid w:val="00AD30C7"/>
    <w:rsid w:val="00B14F24"/>
    <w:rsid w:val="00B52EA4"/>
    <w:rsid w:val="00BC2EDA"/>
    <w:rsid w:val="00BF4BFE"/>
    <w:rsid w:val="00C0319A"/>
    <w:rsid w:val="00C2143E"/>
    <w:rsid w:val="00C2500E"/>
    <w:rsid w:val="00C51D39"/>
    <w:rsid w:val="00C52DBD"/>
    <w:rsid w:val="00C87BDF"/>
    <w:rsid w:val="00CA5561"/>
    <w:rsid w:val="00CD582C"/>
    <w:rsid w:val="00CF37A7"/>
    <w:rsid w:val="00D23326"/>
    <w:rsid w:val="00D41FD4"/>
    <w:rsid w:val="00D56193"/>
    <w:rsid w:val="00D64C3C"/>
    <w:rsid w:val="00D93892"/>
    <w:rsid w:val="00DB1A49"/>
    <w:rsid w:val="00DC5E50"/>
    <w:rsid w:val="00DD51D9"/>
    <w:rsid w:val="00E01FE5"/>
    <w:rsid w:val="00E22D55"/>
    <w:rsid w:val="00E5180E"/>
    <w:rsid w:val="00E81C68"/>
    <w:rsid w:val="00E86BA9"/>
    <w:rsid w:val="00E91C78"/>
    <w:rsid w:val="00E93ED2"/>
    <w:rsid w:val="00F25002"/>
    <w:rsid w:val="00F6087D"/>
    <w:rsid w:val="00F735DA"/>
    <w:rsid w:val="00F91B52"/>
    <w:rsid w:val="00FA7E95"/>
    <w:rsid w:val="00FD6E8E"/>
    <w:rsid w:val="00FD759E"/>
    <w:rsid w:val="00FE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257DE"/>
  <w15:chartTrackingRefBased/>
  <w15:docId w15:val="{C2692DA3-34AA-423C-9B3B-235B98EB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5561"/>
    <w:pPr>
      <w:widowControl w:val="0"/>
      <w:spacing w:after="0" w:line="240" w:lineRule="auto"/>
    </w:pPr>
  </w:style>
  <w:style w:type="paragraph" w:styleId="Nagwek1">
    <w:name w:val="heading 1"/>
    <w:basedOn w:val="Normalny"/>
    <w:link w:val="Nagwek1Znak"/>
    <w:uiPriority w:val="9"/>
    <w:qFormat/>
    <w:rsid w:val="00CA5561"/>
    <w:pPr>
      <w:ind w:left="637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paragraph" w:styleId="Nagwek2">
    <w:name w:val="heading 2"/>
    <w:basedOn w:val="Normalny"/>
    <w:link w:val="Nagwek2Znak"/>
    <w:uiPriority w:val="9"/>
    <w:unhideWhenUsed/>
    <w:qFormat/>
    <w:rsid w:val="00CA5561"/>
    <w:pPr>
      <w:ind w:left="247"/>
      <w:outlineLvl w:val="1"/>
    </w:pPr>
    <w:rPr>
      <w:rFonts w:ascii="Times New Roman" w:eastAsia="Times New Roman" w:hAnsi="Times New Roman"/>
      <w:b/>
      <w:bCs/>
      <w:i/>
      <w:sz w:val="19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5561"/>
    <w:rPr>
      <w:rFonts w:ascii="Times New Roman" w:eastAsia="Times New Roman" w:hAnsi="Times New Roman"/>
      <w:b/>
      <w:bCs/>
      <w:sz w:val="19"/>
      <w:szCs w:val="19"/>
    </w:rPr>
  </w:style>
  <w:style w:type="character" w:customStyle="1" w:styleId="Nagwek2Znak">
    <w:name w:val="Nagłówek 2 Znak"/>
    <w:basedOn w:val="Domylnaczcionkaakapitu"/>
    <w:link w:val="Nagwek2"/>
    <w:uiPriority w:val="9"/>
    <w:rsid w:val="00CA5561"/>
    <w:rPr>
      <w:rFonts w:ascii="Times New Roman" w:eastAsia="Times New Roman" w:hAnsi="Times New Roman"/>
      <w:b/>
      <w:bCs/>
      <w:i/>
      <w:sz w:val="19"/>
      <w:szCs w:val="19"/>
    </w:rPr>
  </w:style>
  <w:style w:type="table" w:customStyle="1" w:styleId="TableNormal">
    <w:name w:val="Table Normal"/>
    <w:uiPriority w:val="2"/>
    <w:semiHidden/>
    <w:unhideWhenUsed/>
    <w:qFormat/>
    <w:rsid w:val="00CA556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A5561"/>
    <w:pPr>
      <w:ind w:left="800" w:hanging="350"/>
    </w:pPr>
    <w:rPr>
      <w:rFonts w:ascii="Calibri" w:eastAsia="Calibri" w:hAnsi="Calibri"/>
      <w:sz w:val="19"/>
      <w:szCs w:val="19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A5561"/>
    <w:rPr>
      <w:rFonts w:ascii="Calibri" w:eastAsia="Calibri" w:hAnsi="Calibri"/>
      <w:sz w:val="19"/>
      <w:szCs w:val="19"/>
    </w:rPr>
  </w:style>
  <w:style w:type="paragraph" w:styleId="Akapitzlist">
    <w:name w:val="List Paragraph"/>
    <w:aliases w:val="Akapit z listą5,T_SZ_List Paragraph,Akapit z listą BS,List Paragraph,Akapit z list¹,Eko punkty,podpunkt,Nagł. 4 SW,Normal,Akapit z listą3,Akapit z listą31,Akapit z listą32,maz_wyliczenie,opis dzialania,K-P_odwolanie,A_wyliczenie"/>
    <w:basedOn w:val="Normalny"/>
    <w:link w:val="AkapitzlistZnak"/>
    <w:uiPriority w:val="34"/>
    <w:qFormat/>
    <w:rsid w:val="00CA5561"/>
  </w:style>
  <w:style w:type="paragraph" w:customStyle="1" w:styleId="TableParagraph">
    <w:name w:val="Table Paragraph"/>
    <w:basedOn w:val="Normalny"/>
    <w:uiPriority w:val="1"/>
    <w:qFormat/>
    <w:rsid w:val="00CA5561"/>
  </w:style>
  <w:style w:type="character" w:styleId="Hipercze">
    <w:name w:val="Hyperlink"/>
    <w:basedOn w:val="Domylnaczcionkaakapitu"/>
    <w:uiPriority w:val="99"/>
    <w:unhideWhenUsed/>
    <w:rsid w:val="00CA556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556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A55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5561"/>
  </w:style>
  <w:style w:type="paragraph" w:styleId="Stopka">
    <w:name w:val="footer"/>
    <w:basedOn w:val="Normalny"/>
    <w:link w:val="StopkaZnak"/>
    <w:uiPriority w:val="99"/>
    <w:unhideWhenUsed/>
    <w:rsid w:val="00CA55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556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5561"/>
    <w:pPr>
      <w:widowControl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55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A556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55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55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56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5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561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1C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1C7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37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37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37F4"/>
    <w:rPr>
      <w:vertAlign w:val="superscript"/>
    </w:rPr>
  </w:style>
  <w:style w:type="character" w:customStyle="1" w:styleId="AkapitzlistZnak">
    <w:name w:val="Akapit z listą Znak"/>
    <w:aliases w:val="Akapit z listą5 Znak,T_SZ_List Paragraph Znak,Akapit z listą BS Znak,List Paragraph Znak,Akapit z list¹ Znak,Eko punkty Znak,podpunkt Znak,Nagł. 4 SW Znak,Normal Znak,Akapit z listą3 Znak,Akapit z listą31 Znak,Akapit z listą32 Znak"/>
    <w:link w:val="Akapitzlist"/>
    <w:uiPriority w:val="34"/>
    <w:qFormat/>
    <w:locked/>
    <w:rsid w:val="003E09B8"/>
  </w:style>
  <w:style w:type="paragraph" w:styleId="Poprawka">
    <w:name w:val="Revision"/>
    <w:hidden/>
    <w:uiPriority w:val="99"/>
    <w:semiHidden/>
    <w:rsid w:val="00CD582C"/>
    <w:pPr>
      <w:spacing w:after="0" w:line="240" w:lineRule="auto"/>
    </w:pPr>
  </w:style>
  <w:style w:type="paragraph" w:customStyle="1" w:styleId="pf0">
    <w:name w:val="pf0"/>
    <w:basedOn w:val="Normalny"/>
    <w:rsid w:val="00E86BA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E86BA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6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5F74B-F8E4-4B68-807F-92C9C64AB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2992</Words>
  <Characters>17956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Spychala</dc:creator>
  <cp:keywords/>
  <dc:description/>
  <cp:lastModifiedBy>Kamila Jaworowska, ASTOR</cp:lastModifiedBy>
  <cp:revision>4</cp:revision>
  <cp:lastPrinted>2022-06-24T11:35:00Z</cp:lastPrinted>
  <dcterms:created xsi:type="dcterms:W3CDTF">2025-02-17T09:57:00Z</dcterms:created>
  <dcterms:modified xsi:type="dcterms:W3CDTF">2025-02-17T10:00:00Z</dcterms:modified>
</cp:coreProperties>
</file>